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12474"/>
      </w:tblGrid>
      <w:tr w:rsidR="00B975A9" w:rsidRPr="00896142" w:rsidTr="00B94723">
        <w:tc>
          <w:tcPr>
            <w:tcW w:w="1843" w:type="dxa"/>
            <w:shd w:val="clear" w:color="auto" w:fill="D9D9D9"/>
          </w:tcPr>
          <w:p w:rsidR="00B975A9" w:rsidRPr="00B94723" w:rsidRDefault="00B975A9">
            <w:pPr>
              <w:rPr>
                <w:rFonts w:ascii="Calibri" w:hAnsi="Calibri" w:cs="Calibri"/>
                <w:b/>
                <w:sz w:val="22"/>
                <w:szCs w:val="22"/>
              </w:rPr>
            </w:pPr>
            <w:bookmarkStart w:id="0" w:name="_GoBack"/>
            <w:bookmarkEnd w:id="0"/>
            <w:r w:rsidRPr="00B94723">
              <w:rPr>
                <w:rFonts w:ascii="Calibri" w:hAnsi="Calibri" w:cs="Calibri"/>
                <w:b/>
                <w:sz w:val="22"/>
                <w:szCs w:val="22"/>
              </w:rPr>
              <w:t>Purpose</w:t>
            </w:r>
          </w:p>
        </w:tc>
        <w:tc>
          <w:tcPr>
            <w:tcW w:w="12474" w:type="dxa"/>
            <w:shd w:val="clear" w:color="auto" w:fill="auto"/>
          </w:tcPr>
          <w:p w:rsidR="00B975A9" w:rsidRPr="00B94723" w:rsidRDefault="002A20EB" w:rsidP="00A12479">
            <w:pPr>
              <w:rPr>
                <w:rFonts w:ascii="Calibri" w:hAnsi="Calibri" w:cs="Calibri"/>
                <w:sz w:val="22"/>
                <w:szCs w:val="22"/>
              </w:rPr>
            </w:pPr>
            <w:r w:rsidRPr="00B94723">
              <w:rPr>
                <w:rFonts w:ascii="Calibri" w:hAnsi="Calibri" w:cs="Calibri"/>
                <w:sz w:val="22"/>
                <w:szCs w:val="22"/>
              </w:rPr>
              <w:t xml:space="preserve">The processes aim to identify safety issues and develop a plan to minimise or eliminate the </w:t>
            </w:r>
            <w:r w:rsidR="00A12479">
              <w:rPr>
                <w:rFonts w:ascii="Calibri" w:hAnsi="Calibri" w:cs="Calibri"/>
                <w:sz w:val="22"/>
                <w:szCs w:val="22"/>
              </w:rPr>
              <w:t xml:space="preserve">hazards </w:t>
            </w:r>
            <w:r w:rsidRPr="00B94723">
              <w:rPr>
                <w:rFonts w:ascii="Calibri" w:hAnsi="Calibri" w:cs="Calibri"/>
                <w:sz w:val="22"/>
                <w:szCs w:val="22"/>
              </w:rPr>
              <w:t>identified.</w:t>
            </w:r>
          </w:p>
        </w:tc>
      </w:tr>
      <w:tr w:rsidR="00B975A9" w:rsidRPr="00896142" w:rsidTr="00B94723">
        <w:tc>
          <w:tcPr>
            <w:tcW w:w="1843" w:type="dxa"/>
            <w:shd w:val="clear" w:color="auto" w:fill="D9D9D9"/>
          </w:tcPr>
          <w:p w:rsidR="00B975A9" w:rsidRPr="00B94723" w:rsidRDefault="00B975A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B94723">
              <w:rPr>
                <w:rFonts w:ascii="Calibri" w:hAnsi="Calibri" w:cs="Calibri"/>
                <w:b/>
                <w:sz w:val="22"/>
                <w:szCs w:val="22"/>
              </w:rPr>
              <w:t>Scope</w:t>
            </w:r>
          </w:p>
        </w:tc>
        <w:tc>
          <w:tcPr>
            <w:tcW w:w="12474" w:type="dxa"/>
            <w:shd w:val="clear" w:color="auto" w:fill="auto"/>
          </w:tcPr>
          <w:p w:rsidR="00B975A9" w:rsidRPr="00B94723" w:rsidRDefault="00700240" w:rsidP="00FE43E3">
            <w:pPr>
              <w:rPr>
                <w:rFonts w:ascii="Calibri" w:hAnsi="Calibri" w:cs="Calibri"/>
                <w:sz w:val="22"/>
                <w:szCs w:val="22"/>
              </w:rPr>
            </w:pPr>
            <w:r w:rsidRPr="00B94723">
              <w:rPr>
                <w:rFonts w:ascii="Calibri" w:hAnsi="Calibri" w:cs="Calibri"/>
                <w:sz w:val="22"/>
                <w:szCs w:val="22"/>
              </w:rPr>
              <w:t>Service</w:t>
            </w:r>
            <w:r w:rsidR="00461494" w:rsidRPr="00B94723">
              <w:rPr>
                <w:rFonts w:ascii="Calibri" w:hAnsi="Calibri" w:cs="Calibri"/>
                <w:sz w:val="22"/>
                <w:szCs w:val="22"/>
              </w:rPr>
              <w:t xml:space="preserve"> providers</w:t>
            </w:r>
            <w:r w:rsidR="008C673A" w:rsidRPr="00B94723">
              <w:rPr>
                <w:rFonts w:ascii="Calibri" w:hAnsi="Calibri" w:cs="Calibri"/>
                <w:sz w:val="22"/>
                <w:szCs w:val="22"/>
              </w:rPr>
              <w:t xml:space="preserve"> that provide service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users </w:t>
            </w:r>
            <w:r w:rsidR="008C673A" w:rsidRPr="00B94723">
              <w:rPr>
                <w:rFonts w:ascii="Calibri" w:hAnsi="Calibri" w:cs="Calibri"/>
                <w:sz w:val="22"/>
                <w:szCs w:val="22"/>
              </w:rPr>
              <w:t>with support</w:t>
            </w:r>
            <w:r w:rsidR="00FE43E3">
              <w:rPr>
                <w:rFonts w:ascii="Calibri" w:hAnsi="Calibri" w:cs="Calibri"/>
                <w:sz w:val="22"/>
                <w:szCs w:val="22"/>
              </w:rPr>
              <w:t xml:space="preserve"> in their homes</w:t>
            </w:r>
            <w:r w:rsidR="00461494" w:rsidRPr="00B94723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E17734" w:rsidRPr="00896142" w:rsidTr="00B94723">
        <w:tc>
          <w:tcPr>
            <w:tcW w:w="1843" w:type="dxa"/>
            <w:shd w:val="clear" w:color="auto" w:fill="D9D9D9"/>
          </w:tcPr>
          <w:p w:rsidR="00E17734" w:rsidRPr="00B94723" w:rsidRDefault="00E1773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B94723">
              <w:rPr>
                <w:rFonts w:ascii="Calibri" w:hAnsi="Calibri" w:cs="Calibri"/>
                <w:b/>
                <w:sz w:val="22"/>
                <w:szCs w:val="22"/>
              </w:rPr>
              <w:t>Relevant Policies</w:t>
            </w:r>
          </w:p>
        </w:tc>
        <w:tc>
          <w:tcPr>
            <w:tcW w:w="12474" w:type="dxa"/>
            <w:shd w:val="clear" w:color="auto" w:fill="auto"/>
          </w:tcPr>
          <w:p w:rsidR="00E17734" w:rsidRPr="00B94723" w:rsidRDefault="00297345" w:rsidP="00C36ADA">
            <w:pPr>
              <w:rPr>
                <w:rFonts w:ascii="Calibri" w:hAnsi="Calibri" w:cs="Calibri"/>
                <w:sz w:val="22"/>
                <w:szCs w:val="22"/>
              </w:rPr>
            </w:pPr>
            <w:hyperlink r:id="rId8" w:history="1">
              <w:r w:rsidR="00E17734" w:rsidRPr="00700240">
                <w:rPr>
                  <w:rStyle w:val="Hyperlink"/>
                  <w:rFonts w:ascii="Calibri" w:hAnsi="Calibri" w:cs="Calibri"/>
                  <w:color w:val="000000"/>
                  <w:sz w:val="22"/>
                  <w:szCs w:val="22"/>
                  <w:u w:val="none"/>
                </w:rPr>
                <w:t>Health &amp; Safety Manual,</w:t>
              </w:r>
            </w:hyperlink>
            <w:r w:rsidR="006C5BCD" w:rsidRPr="00700240">
              <w:rPr>
                <w:rStyle w:val="Hyperlink"/>
                <w:rFonts w:ascii="Calibri" w:hAnsi="Calibri" w:cs="Calibri"/>
                <w:color w:val="000000"/>
                <w:sz w:val="22"/>
                <w:szCs w:val="22"/>
                <w:u w:val="none"/>
              </w:rPr>
              <w:t xml:space="preserve"> </w:t>
            </w:r>
            <w:r w:rsidR="00E17734" w:rsidRPr="0070024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hyperlink r:id="rId9" w:history="1">
              <w:r w:rsidR="00E17734" w:rsidRPr="00700240">
                <w:rPr>
                  <w:rStyle w:val="Hyperlink"/>
                  <w:rFonts w:ascii="Calibri" w:hAnsi="Calibri" w:cs="Calibri"/>
                  <w:color w:val="000000"/>
                  <w:sz w:val="22"/>
                  <w:szCs w:val="22"/>
                  <w:u w:val="none"/>
                </w:rPr>
                <w:t xml:space="preserve">Infection </w:t>
              </w:r>
              <w:r w:rsidR="006C5BCD" w:rsidRPr="00700240">
                <w:rPr>
                  <w:rStyle w:val="Hyperlink"/>
                  <w:rFonts w:ascii="Calibri" w:hAnsi="Calibri" w:cs="Calibri"/>
                  <w:color w:val="000000"/>
                  <w:sz w:val="22"/>
                  <w:szCs w:val="22"/>
                  <w:u w:val="none"/>
                </w:rPr>
                <w:t xml:space="preserve">Prevention and </w:t>
              </w:r>
              <w:r w:rsidR="00E17734" w:rsidRPr="00700240">
                <w:rPr>
                  <w:rStyle w:val="Hyperlink"/>
                  <w:rFonts w:ascii="Calibri" w:hAnsi="Calibri" w:cs="Calibri"/>
                  <w:color w:val="000000"/>
                  <w:sz w:val="22"/>
                  <w:szCs w:val="22"/>
                  <w:u w:val="none"/>
                </w:rPr>
                <w:t>Control</w:t>
              </w:r>
            </w:hyperlink>
            <w:r w:rsidR="006C5BCD" w:rsidRPr="00700240">
              <w:rPr>
                <w:rStyle w:val="Hyperlink"/>
                <w:rFonts w:ascii="Calibri" w:hAnsi="Calibri" w:cs="Calibri"/>
                <w:color w:val="000000"/>
                <w:sz w:val="22"/>
                <w:szCs w:val="22"/>
                <w:u w:val="none"/>
              </w:rPr>
              <w:t xml:space="preserve"> Manual/Plan</w:t>
            </w:r>
            <w:r w:rsidR="00B710E2" w:rsidRPr="00700240">
              <w:rPr>
                <w:rStyle w:val="Hyperlink"/>
                <w:rFonts w:ascii="Calibri" w:hAnsi="Calibri" w:cs="Calibri"/>
                <w:color w:val="000000"/>
                <w:sz w:val="22"/>
                <w:szCs w:val="22"/>
                <w:u w:val="none"/>
              </w:rPr>
              <w:t xml:space="preserve">, </w:t>
            </w:r>
            <w:r w:rsidR="00C36ADA" w:rsidRPr="00700240">
              <w:rPr>
                <w:rStyle w:val="Hyperlink"/>
                <w:rFonts w:ascii="Calibri" w:hAnsi="Calibri" w:cs="Calibri"/>
                <w:color w:val="000000"/>
                <w:sz w:val="22"/>
                <w:szCs w:val="22"/>
                <w:u w:val="none"/>
              </w:rPr>
              <w:t>Emergency and Security Systems</w:t>
            </w:r>
            <w:r w:rsidR="00700240">
              <w:rPr>
                <w:rStyle w:val="Hyperlink"/>
                <w:rFonts w:ascii="Calibri" w:hAnsi="Calibri" w:cs="Calibri"/>
                <w:color w:val="000000"/>
                <w:sz w:val="22"/>
                <w:szCs w:val="22"/>
                <w:u w:val="none"/>
              </w:rPr>
              <w:t>.</w:t>
            </w:r>
            <w:r w:rsidR="00C36ADA" w:rsidRPr="00B94723">
              <w:rPr>
                <w:rStyle w:val="Hyperlink"/>
                <w:rFonts w:ascii="Calibri" w:hAnsi="Calibri" w:cs="Calibri"/>
                <w:color w:val="000000"/>
                <w:sz w:val="22"/>
                <w:szCs w:val="22"/>
                <w:u w:val="none"/>
              </w:rPr>
              <w:t xml:space="preserve"> </w:t>
            </w:r>
          </w:p>
        </w:tc>
      </w:tr>
      <w:tr w:rsidR="002A2AC8" w:rsidRPr="00896142" w:rsidTr="00B94723">
        <w:tc>
          <w:tcPr>
            <w:tcW w:w="1843" w:type="dxa"/>
            <w:shd w:val="clear" w:color="auto" w:fill="D9D9D9"/>
          </w:tcPr>
          <w:p w:rsidR="002A2AC8" w:rsidRPr="00B94723" w:rsidRDefault="002A2AC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B94723">
              <w:rPr>
                <w:rFonts w:ascii="Calibri" w:hAnsi="Calibri" w:cs="Calibri"/>
                <w:b/>
                <w:sz w:val="22"/>
                <w:szCs w:val="22"/>
              </w:rPr>
              <w:t>References</w:t>
            </w:r>
          </w:p>
        </w:tc>
        <w:tc>
          <w:tcPr>
            <w:tcW w:w="12474" w:type="dxa"/>
            <w:shd w:val="clear" w:color="auto" w:fill="auto"/>
          </w:tcPr>
          <w:p w:rsidR="002A2AC8" w:rsidRPr="00B94723" w:rsidRDefault="00297345" w:rsidP="006C5BC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hyperlink r:id="rId10" w:history="1">
              <w:r w:rsidR="002B5E58" w:rsidRPr="002D7558">
                <w:rPr>
                  <w:rStyle w:val="Hyperlink"/>
                  <w:rFonts w:ascii="Calibri" w:hAnsi="Calibri" w:cs="Calibri"/>
                  <w:sz w:val="22"/>
                  <w:szCs w:val="22"/>
                </w:rPr>
                <w:t>Health and safety guidelines for home-based health care services</w:t>
              </w:r>
            </w:hyperlink>
          </w:p>
        </w:tc>
      </w:tr>
    </w:tbl>
    <w:p w:rsidR="008C673A" w:rsidRPr="00B94723" w:rsidRDefault="005A328A" w:rsidP="008C673A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2686050</wp:posOffset>
                </wp:positionH>
                <wp:positionV relativeFrom="paragraph">
                  <wp:posOffset>56515</wp:posOffset>
                </wp:positionV>
                <wp:extent cx="3581400" cy="257175"/>
                <wp:effectExtent l="0" t="0" r="0" b="0"/>
                <wp:wrapNone/>
                <wp:docPr id="4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0" cy="2571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5B1B" w:rsidRPr="00B94723" w:rsidRDefault="00FD0288" w:rsidP="00585B1B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Hazard </w:t>
                            </w:r>
                            <w:r w:rsidR="00392763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</w:t>
                            </w:r>
                            <w:r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dentification</w:t>
                            </w:r>
                            <w:r w:rsidR="00392763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&amp; management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11.5pt;margin-top:4.45pt;width:282pt;height:2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" fillcolor="#f2f2f2" stroked="f">
                <v:textbox>
                  <w:txbxContent>
                    <w:p w:rsidR="00585B1B" w:rsidRPr="00B94723" w:rsidRDefault="00FD0288" w:rsidP="00585B1B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Hazard </w:t>
                      </w:r>
                      <w:r w:rsidR="00392763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i</w:t>
                      </w:r>
                      <w:r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dentification</w:t>
                      </w:r>
                      <w:r w:rsidR="00392763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&amp; management</w:t>
                      </w:r>
                    </w:p>
                  </w:txbxContent>
                </v:textbox>
              </v:shape>
            </w:pict>
          </mc:Fallback>
        </mc:AlternateContent>
      </w:r>
    </w:p>
    <w:p w:rsidR="00B975A9" w:rsidRPr="00B94723" w:rsidRDefault="005A328A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6734175</wp:posOffset>
                </wp:positionH>
                <wp:positionV relativeFrom="paragraph">
                  <wp:posOffset>142875</wp:posOffset>
                </wp:positionV>
                <wp:extent cx="1600200" cy="838200"/>
                <wp:effectExtent l="57150" t="38100" r="38100" b="57150"/>
                <wp:wrapNone/>
                <wp:docPr id="4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8382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5C5434" w:rsidRPr="00B94723" w:rsidRDefault="00214E5A" w:rsidP="006F5FFD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right="-12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</w:t>
                            </w:r>
                            <w:r w:rsidR="005C5434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nterpreter</w:t>
                            </w:r>
                          </w:p>
                          <w:p w:rsidR="005C5434" w:rsidRPr="00B94723" w:rsidRDefault="00214E5A" w:rsidP="006F5FFD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right="-12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</w:t>
                            </w:r>
                            <w:r w:rsidR="005C5434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ultural supports</w:t>
                            </w:r>
                          </w:p>
                          <w:p w:rsidR="005C5434" w:rsidRPr="00B94723" w:rsidRDefault="00214E5A" w:rsidP="00B47E56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right="-12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h</w:t>
                            </w:r>
                            <w:r w:rsidR="005C5434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ealth and </w:t>
                            </w:r>
                            <w:r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</w:t>
                            </w:r>
                            <w:r w:rsidR="005C5434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afety </w:t>
                            </w:r>
                            <w:r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o</w:t>
                            </w:r>
                            <w:r w:rsidR="005C5434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fficer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27" type="#_x0000_t202" style="position:absolute;margin-left:530.25pt;margin-top:11.25pt;width:126pt;height:6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5C5434" w:rsidRPr="00B94723" w:rsidRDefault="00214E5A" w:rsidP="006F5FFD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180"/>
                        </w:tabs>
                        <w:ind w:right="-12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i</w:t>
                      </w:r>
                      <w:r w:rsidR="005C5434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nterpreter</w:t>
                      </w:r>
                    </w:p>
                    <w:p w:rsidR="005C5434" w:rsidRPr="00B94723" w:rsidRDefault="00214E5A" w:rsidP="006F5FFD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180"/>
                        </w:tabs>
                        <w:ind w:right="-12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c</w:t>
                      </w:r>
                      <w:r w:rsidR="005C5434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ultural supports</w:t>
                      </w:r>
                    </w:p>
                    <w:p w:rsidR="005C5434" w:rsidRPr="00B94723" w:rsidRDefault="00214E5A" w:rsidP="00B47E56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180"/>
                        </w:tabs>
                        <w:ind w:left="180" w:right="-12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h</w:t>
                      </w:r>
                      <w:r w:rsidR="005C5434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ealth and </w:t>
                      </w:r>
                      <w:r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s</w:t>
                      </w:r>
                      <w:r w:rsidR="005C5434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afety </w:t>
                      </w:r>
                      <w:r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o</w:t>
                      </w:r>
                      <w:r w:rsidR="005C5434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fficer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2676525</wp:posOffset>
                </wp:positionH>
                <wp:positionV relativeFrom="paragraph">
                  <wp:posOffset>142875</wp:posOffset>
                </wp:positionV>
                <wp:extent cx="3581400" cy="295275"/>
                <wp:effectExtent l="57150" t="38100" r="38100" b="66675"/>
                <wp:wrapNone/>
                <wp:docPr id="4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0" cy="2952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5C5434" w:rsidRPr="00B94723" w:rsidRDefault="00585B1B" w:rsidP="00FB2C88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Before home visits </w:t>
                            </w:r>
                          </w:p>
                          <w:p w:rsidR="005C5434" w:rsidRPr="00FB2C88" w:rsidRDefault="005C5434" w:rsidP="00FB2C88">
                            <w:pPr>
                              <w:jc w:val="center"/>
                              <w:rPr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210.75pt;margin-top:11.25pt;width:282pt;height:23.2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" fillcolor="#bcbcbc" stroked="f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5C5434" w:rsidRPr="00B94723" w:rsidRDefault="00585B1B" w:rsidP="00FB2C88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Before home visits </w:t>
                      </w:r>
                    </w:p>
                    <w:p w:rsidR="005C5434" w:rsidRPr="00FB2C88" w:rsidRDefault="005C5434" w:rsidP="00FB2C88">
                      <w:pPr>
                        <w:jc w:val="center"/>
                        <w:rPr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142875</wp:posOffset>
                </wp:positionV>
                <wp:extent cx="1600200" cy="838200"/>
                <wp:effectExtent l="57150" t="38100" r="38100" b="57150"/>
                <wp:wrapNone/>
                <wp:docPr id="4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8382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5C5434" w:rsidRPr="00B94723" w:rsidRDefault="005C5434" w:rsidP="007A4778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service provider</w:t>
                            </w:r>
                            <w:r w:rsidR="00214E5A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</w:t>
                            </w:r>
                          </w:p>
                          <w:p w:rsidR="005C5434" w:rsidRPr="00B94723" w:rsidRDefault="00214E5A" w:rsidP="007A4778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service user</w:t>
                            </w:r>
                          </w:p>
                          <w:p w:rsidR="00214E5A" w:rsidRPr="00B94723" w:rsidRDefault="00214E5A" w:rsidP="00214E5A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supports</w:t>
                            </w:r>
                          </w:p>
                          <w:p w:rsidR="00214E5A" w:rsidRPr="00B94723" w:rsidRDefault="00214E5A" w:rsidP="00214E5A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family/whānau</w:t>
                            </w:r>
                          </w:p>
                          <w:p w:rsidR="00214E5A" w:rsidRPr="00B94723" w:rsidRDefault="00214E5A" w:rsidP="007A4778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  <w:p w:rsidR="005C5434" w:rsidRPr="00B94723" w:rsidRDefault="005C5434" w:rsidP="006F5FFD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45pt;margin-top:11.25pt;width:126pt;height:66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5C5434" w:rsidRPr="00B94723" w:rsidRDefault="005C5434" w:rsidP="007A4778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service provider</w:t>
                      </w:r>
                      <w:r w:rsidR="00214E5A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s</w:t>
                      </w:r>
                    </w:p>
                    <w:p w:rsidR="005C5434" w:rsidRPr="00B94723" w:rsidRDefault="00214E5A" w:rsidP="007A4778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service user</w:t>
                      </w:r>
                    </w:p>
                    <w:p w:rsidR="00214E5A" w:rsidRPr="00B94723" w:rsidRDefault="00214E5A" w:rsidP="00214E5A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supports</w:t>
                      </w:r>
                    </w:p>
                    <w:p w:rsidR="00214E5A" w:rsidRPr="00B94723" w:rsidRDefault="00214E5A" w:rsidP="00214E5A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family/whānau</w:t>
                      </w:r>
                    </w:p>
                    <w:p w:rsidR="00214E5A" w:rsidRPr="00B94723" w:rsidRDefault="00214E5A" w:rsidP="007A4778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  <w:p w:rsidR="005C5434" w:rsidRPr="00B94723" w:rsidRDefault="005C5434" w:rsidP="006F5FFD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16C89" w:rsidRPr="00B94723" w:rsidRDefault="005A328A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299" distR="114299" simplePos="0" relativeHeight="251646976" behindDoc="0" locked="0" layoutInCell="1" allowOverlap="1">
                <wp:simplePos x="0" y="0"/>
                <wp:positionH relativeFrom="column">
                  <wp:posOffset>914399</wp:posOffset>
                </wp:positionH>
                <wp:positionV relativeFrom="paragraph">
                  <wp:posOffset>1935479</wp:posOffset>
                </wp:positionV>
                <wp:extent cx="0" cy="0"/>
                <wp:effectExtent l="0" t="0" r="0" b="0"/>
                <wp:wrapNone/>
                <wp:docPr id="44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FDE5A2" id="Line 19" o:spid="_x0000_s1026" style="position:absolute;z-index:251646976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1in,152.4pt" to="1in,15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cphDQIAACQ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"/>
            </w:pict>
          </mc:Fallback>
        </mc:AlternateContent>
      </w:r>
    </w:p>
    <w:p w:rsidR="00C16C89" w:rsidRPr="00B94723" w:rsidRDefault="005A328A" w:rsidP="00C16C89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2676525</wp:posOffset>
                </wp:positionH>
                <wp:positionV relativeFrom="paragraph">
                  <wp:posOffset>116205</wp:posOffset>
                </wp:positionV>
                <wp:extent cx="3581400" cy="295275"/>
                <wp:effectExtent l="57150" t="38100" r="38100" b="66675"/>
                <wp:wrapNone/>
                <wp:docPr id="4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0" cy="2952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5C5434" w:rsidRPr="00B94723" w:rsidRDefault="00DC3C97" w:rsidP="00DC3C97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Staff member home visiting &amp; p</w:t>
                            </w:r>
                            <w:r w:rsidR="005C5434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ossible </w:t>
                            </w:r>
                            <w:r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</w:t>
                            </w:r>
                            <w:r w:rsidR="005C5434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articipants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10.75pt;margin-top:9.15pt;width:282pt;height:23.2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5C5434" w:rsidRPr="00B94723" w:rsidRDefault="00DC3C97" w:rsidP="00DC3C97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Staff member home visiting &amp; p</w:t>
                      </w:r>
                      <w:r w:rsidR="005C5434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ossible </w:t>
                      </w:r>
                      <w:r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p</w:t>
                      </w:r>
                      <w:r w:rsidR="005C5434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articipants</w:t>
                      </w:r>
                    </w:p>
                  </w:txbxContent>
                </v:textbox>
              </v:shape>
            </w:pict>
          </mc:Fallback>
        </mc:AlternateContent>
      </w:r>
    </w:p>
    <w:p w:rsidR="00C16C89" w:rsidRPr="00B94723" w:rsidRDefault="005A328A" w:rsidP="00C16C89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>
                <wp:simplePos x="0" y="0"/>
                <wp:positionH relativeFrom="column">
                  <wp:posOffset>6257925</wp:posOffset>
                </wp:positionH>
                <wp:positionV relativeFrom="paragraph">
                  <wp:posOffset>69849</wp:posOffset>
                </wp:positionV>
                <wp:extent cx="485775" cy="0"/>
                <wp:effectExtent l="0" t="76200" r="0" b="76200"/>
                <wp:wrapNone/>
                <wp:docPr id="48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57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8A0DE0" id="Line 31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92.75pt,5.5pt" to="531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52096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69849</wp:posOffset>
                </wp:positionV>
                <wp:extent cx="504825" cy="0"/>
                <wp:effectExtent l="38100" t="76200" r="0" b="76200"/>
                <wp:wrapNone/>
                <wp:docPr id="40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048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215A56" id="Line 31" o:spid="_x0000_s1026" style="position:absolute;flip:x;z-index:2516520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71pt,5.5pt" to="210.7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">
                <v:stroke endarrow="block"/>
              </v:line>
            </w:pict>
          </mc:Fallback>
        </mc:AlternateContent>
      </w:r>
    </w:p>
    <w:p w:rsidR="00C16C89" w:rsidRPr="00B94723" w:rsidRDefault="005A328A" w:rsidP="00C16C89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3648075</wp:posOffset>
                </wp:positionH>
                <wp:positionV relativeFrom="paragraph">
                  <wp:posOffset>70485</wp:posOffset>
                </wp:positionV>
                <wp:extent cx="1609725" cy="285750"/>
                <wp:effectExtent l="38100" t="57150" r="47625" b="5715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2857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7800000"/>
                          </a:lightRig>
                        </a:scene3d>
                        <a:sp3d>
                          <a:bevelT w="139700" h="139700"/>
                        </a:sp3d>
                      </wps:spPr>
                      <wps:txbx>
                        <w:txbxContent>
                          <w:p w:rsidR="00DC3C97" w:rsidRPr="00B94723" w:rsidRDefault="00DC3C97" w:rsidP="00DC3C97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Examples: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87.25pt;margin-top:5.55pt;width:126.75pt;height:2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" fillcolor="#f2f2f2" stroked="f">
                <v:textbox>
                  <w:txbxContent>
                    <w:p w:rsidR="00DC3C97" w:rsidRPr="00B94723" w:rsidRDefault="00DC3C97" w:rsidP="00DC3C97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Examples:</w:t>
                      </w:r>
                    </w:p>
                  </w:txbxContent>
                </v:textbox>
              </v:shape>
            </w:pict>
          </mc:Fallback>
        </mc:AlternateContent>
      </w:r>
    </w:p>
    <w:p w:rsidR="00C16C89" w:rsidRPr="00B94723" w:rsidRDefault="005A328A" w:rsidP="00C16C89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49024" behindDoc="0" locked="0" layoutInCell="1" allowOverlap="1">
                <wp:simplePos x="0" y="0"/>
                <wp:positionH relativeFrom="column">
                  <wp:posOffset>4486274</wp:posOffset>
                </wp:positionH>
                <wp:positionV relativeFrom="paragraph">
                  <wp:posOffset>128905</wp:posOffset>
                </wp:positionV>
                <wp:extent cx="0" cy="142875"/>
                <wp:effectExtent l="0" t="0" r="0" b="9525"/>
                <wp:wrapNone/>
                <wp:docPr id="39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FAA087" id="Line 26" o:spid="_x0000_s1026" style="position:absolute;z-index:2516490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53.25pt,10.15pt" to="353.25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"/>
            </w:pict>
          </mc:Fallback>
        </mc:AlternateContent>
      </w:r>
    </w:p>
    <w:p w:rsidR="00C16C89" w:rsidRPr="00B94723" w:rsidRDefault="005A328A" w:rsidP="00C16C89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48000" behindDoc="0" locked="0" layoutInCell="1" allowOverlap="1">
                <wp:simplePos x="0" y="0"/>
                <wp:positionH relativeFrom="column">
                  <wp:posOffset>1162050</wp:posOffset>
                </wp:positionH>
                <wp:positionV relativeFrom="paragraph">
                  <wp:posOffset>91439</wp:posOffset>
                </wp:positionV>
                <wp:extent cx="6762750" cy="0"/>
                <wp:effectExtent l="0" t="0" r="0" b="0"/>
                <wp:wrapNone/>
                <wp:docPr id="38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627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D075A6" id="Line 25" o:spid="_x0000_s1026" style="position:absolute;z-index:2516480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1.5pt,7.2pt" to="624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"/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54144" behindDoc="0" locked="0" layoutInCell="1" allowOverlap="1">
                <wp:simplePos x="0" y="0"/>
                <wp:positionH relativeFrom="column">
                  <wp:posOffset>6705599</wp:posOffset>
                </wp:positionH>
                <wp:positionV relativeFrom="paragraph">
                  <wp:posOffset>81915</wp:posOffset>
                </wp:positionV>
                <wp:extent cx="0" cy="152400"/>
                <wp:effectExtent l="76200" t="0" r="38100" b="38100"/>
                <wp:wrapNone/>
                <wp:docPr id="36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F24814" id="Line 37" o:spid="_x0000_s1026" style="position:absolute;z-index:2516541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28pt,6.45pt" to="528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56192" behindDoc="0" locked="0" layoutInCell="1" allowOverlap="1">
                <wp:simplePos x="0" y="0"/>
                <wp:positionH relativeFrom="column">
                  <wp:posOffset>7924799</wp:posOffset>
                </wp:positionH>
                <wp:positionV relativeFrom="paragraph">
                  <wp:posOffset>91440</wp:posOffset>
                </wp:positionV>
                <wp:extent cx="0" cy="142875"/>
                <wp:effectExtent l="76200" t="0" r="38100" b="28575"/>
                <wp:wrapNone/>
                <wp:docPr id="37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A6970E" id="Line 40" o:spid="_x0000_s1026" style="position:absolute;z-index:2516561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24pt,7.2pt" to="624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51072" behindDoc="0" locked="0" layoutInCell="1" allowOverlap="1">
                <wp:simplePos x="0" y="0"/>
                <wp:positionH relativeFrom="column">
                  <wp:posOffset>4486274</wp:posOffset>
                </wp:positionH>
                <wp:positionV relativeFrom="paragraph">
                  <wp:posOffset>81915</wp:posOffset>
                </wp:positionV>
                <wp:extent cx="0" cy="152400"/>
                <wp:effectExtent l="76200" t="0" r="38100" b="38100"/>
                <wp:wrapNone/>
                <wp:docPr id="35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8093C1" id="Line 30" o:spid="_x0000_s1026" style="position:absolute;z-index:2516510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53.25pt,6.45pt" to="353.25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50048" behindDoc="0" locked="0" layoutInCell="1" allowOverlap="1">
                <wp:simplePos x="0" y="0"/>
                <wp:positionH relativeFrom="column">
                  <wp:posOffset>1162049</wp:posOffset>
                </wp:positionH>
                <wp:positionV relativeFrom="paragraph">
                  <wp:posOffset>91440</wp:posOffset>
                </wp:positionV>
                <wp:extent cx="0" cy="142875"/>
                <wp:effectExtent l="76200" t="0" r="38100" b="28575"/>
                <wp:wrapNone/>
                <wp:docPr id="33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8B4AF5" id="Line 29" o:spid="_x0000_s1026" style="position:absolute;z-index:2516500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91.5pt,7.2pt" to="91.5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45952" behindDoc="0" locked="0" layoutInCell="1" allowOverlap="1">
                <wp:simplePos x="0" y="0"/>
                <wp:positionH relativeFrom="column">
                  <wp:posOffset>2809874</wp:posOffset>
                </wp:positionH>
                <wp:positionV relativeFrom="paragraph">
                  <wp:posOffset>100965</wp:posOffset>
                </wp:positionV>
                <wp:extent cx="0" cy="142875"/>
                <wp:effectExtent l="76200" t="0" r="38100" b="28575"/>
                <wp:wrapNone/>
                <wp:docPr id="34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127713" id="Line 11" o:spid="_x0000_s1026" style="position:absolute;z-index:2516459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21.25pt,7.95pt" to="221.25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">
                <v:stroke endarrow="block"/>
              </v:line>
            </w:pict>
          </mc:Fallback>
        </mc:AlternateContent>
      </w:r>
    </w:p>
    <w:p w:rsidR="00C16C89" w:rsidRPr="00B94723" w:rsidRDefault="005A328A" w:rsidP="00C16C89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74295</wp:posOffset>
                </wp:positionV>
                <wp:extent cx="1524000" cy="304800"/>
                <wp:effectExtent l="0" t="0" r="0" b="0"/>
                <wp:wrapNone/>
                <wp:docPr id="28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3048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FF200"/>
                            </a:gs>
                            <a:gs pos="45000">
                              <a:srgbClr val="FF7A00"/>
                            </a:gs>
                            <a:gs pos="70000">
                              <a:srgbClr val="FF0300"/>
                            </a:gs>
                            <a:gs pos="100000">
                              <a:srgbClr val="4D0808"/>
                            </a:gs>
                          </a:gsLst>
                          <a:lin ang="27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5434" w:rsidRPr="00B94723" w:rsidRDefault="00F009F3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Environmental hazards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" o:spid="_x0000_s1032" type="#_x0000_t202" style="position:absolute;margin-left:34.5pt;margin-top:5.85pt;width:120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" fillcolor="#fff200" stroked="f">
                <v:fill color2="#4d0808" rotate="t" angle="45" colors="0 #fff200;29491f #ff7a00;45875f #ff0300;1 #4d0808" focus="100%" type="gradient"/>
                <v:textbox>
                  <w:txbxContent>
                    <w:p w:rsidR="005C5434" w:rsidRPr="00B94723" w:rsidRDefault="00F009F3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Environmental hazards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7439025</wp:posOffset>
                </wp:positionH>
                <wp:positionV relativeFrom="paragraph">
                  <wp:posOffset>64770</wp:posOffset>
                </wp:positionV>
                <wp:extent cx="1095375" cy="533400"/>
                <wp:effectExtent l="0" t="0" r="0" b="0"/>
                <wp:wrapNone/>
                <wp:docPr id="3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5334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FF200"/>
                            </a:gs>
                            <a:gs pos="45000">
                              <a:srgbClr val="FF7A00"/>
                            </a:gs>
                            <a:gs pos="70000">
                              <a:srgbClr val="FF0300"/>
                            </a:gs>
                            <a:gs pos="100000">
                              <a:srgbClr val="4D0808"/>
                            </a:gs>
                          </a:gsLst>
                          <a:lin ang="27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5434" w:rsidRPr="00B94723" w:rsidRDefault="005C5434" w:rsidP="004C56A8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Chemical </w:t>
                            </w:r>
                            <w:r w:rsidR="008651D4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hazards</w:t>
                            </w:r>
                          </w:p>
                          <w:p w:rsidR="005C5434" w:rsidRPr="00A76EE0" w:rsidRDefault="005C5434" w:rsidP="00A76E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33" type="#_x0000_t202" style="position:absolute;margin-left:585.75pt;margin-top:5.1pt;width:86.25pt;height:4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" fillcolor="#fff200" stroked="f">
                <v:fill color2="#4d0808" rotate="t" angle="45" colors="0 #fff200;29491f #ff7a00;45875f #ff0300;1 #4d0808" focus="100%" type="gradient"/>
                <v:textbox>
                  <w:txbxContent>
                    <w:p w:rsidR="005C5434" w:rsidRPr="00B94723" w:rsidRDefault="005C5434" w:rsidP="004C56A8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Chemical </w:t>
                      </w:r>
                      <w:r w:rsidR="008651D4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hazards</w:t>
                      </w:r>
                    </w:p>
                    <w:p w:rsidR="005C5434" w:rsidRPr="00A76EE0" w:rsidRDefault="005C5434" w:rsidP="00A76EE0"/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5876925</wp:posOffset>
                </wp:positionH>
                <wp:positionV relativeFrom="paragraph">
                  <wp:posOffset>63500</wp:posOffset>
                </wp:positionV>
                <wp:extent cx="1466850" cy="533400"/>
                <wp:effectExtent l="0" t="0" r="0" b="0"/>
                <wp:wrapNone/>
                <wp:docPr id="31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5334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FF200"/>
                            </a:gs>
                            <a:gs pos="45000">
                              <a:srgbClr val="FF7A00"/>
                            </a:gs>
                            <a:gs pos="70000">
                              <a:srgbClr val="FF0300"/>
                            </a:gs>
                            <a:gs pos="100000">
                              <a:srgbClr val="4D0808"/>
                            </a:gs>
                          </a:gsLst>
                          <a:lin ang="27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5434" w:rsidRPr="00B94723" w:rsidRDefault="005C5434" w:rsidP="00A76EE0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M</w:t>
                            </w:r>
                            <w:r w:rsidR="00A06F63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anual handling hazards</w:t>
                            </w:r>
                          </w:p>
                          <w:p w:rsidR="005C5434" w:rsidRPr="00B94723" w:rsidRDefault="005C5434" w:rsidP="00A76EE0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8" o:spid="_x0000_s1034" type="#_x0000_t202" style="position:absolute;margin-left:462.75pt;margin-top:5pt;width:115.5pt;height:4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" fillcolor="#fff200" stroked="f">
                <v:fill color2="#4d0808" rotate="t" angle="45" colors="0 #fff200;29491f #ff7a00;45875f #ff0300;1 #4d0808" focus="100%" type="gradient"/>
                <v:textbox>
                  <w:txbxContent>
                    <w:p w:rsidR="005C5434" w:rsidRPr="00B94723" w:rsidRDefault="005C5434" w:rsidP="00A76EE0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M</w:t>
                      </w:r>
                      <w:r w:rsidR="00A06F63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anual handling hazards</w:t>
                      </w:r>
                    </w:p>
                    <w:p w:rsidR="005C5434" w:rsidRPr="00B94723" w:rsidRDefault="005C5434" w:rsidP="00A76EE0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3762375</wp:posOffset>
                </wp:positionH>
                <wp:positionV relativeFrom="paragraph">
                  <wp:posOffset>73025</wp:posOffset>
                </wp:positionV>
                <wp:extent cx="2009775" cy="304800"/>
                <wp:effectExtent l="0" t="0" r="0" b="0"/>
                <wp:wrapNone/>
                <wp:docPr id="30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775" cy="3048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FF200"/>
                            </a:gs>
                            <a:gs pos="45000">
                              <a:srgbClr val="FF7A00"/>
                            </a:gs>
                            <a:gs pos="70000">
                              <a:srgbClr val="FF0300"/>
                            </a:gs>
                            <a:gs pos="100000">
                              <a:srgbClr val="4D0808"/>
                            </a:gs>
                          </a:gsLst>
                          <a:lin ang="27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5434" w:rsidRPr="00B94723" w:rsidRDefault="005C5434" w:rsidP="00A76EE0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B</w:t>
                            </w:r>
                            <w:r w:rsidR="00A06F63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iological hazards</w:t>
                            </w:r>
                            <w:r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5C5434" w:rsidRPr="00A76EE0" w:rsidRDefault="005C5434" w:rsidP="00A76E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35" type="#_x0000_t202" style="position:absolute;margin-left:296.25pt;margin-top:5.75pt;width:158.2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" fillcolor="#fff200" stroked="f">
                <v:fill color2="#4d0808" rotate="t" angle="45" colors="0 #fff200;29491f #ff7a00;45875f #ff0300;1 #4d0808" focus="100%" type="gradient"/>
                <v:textbox>
                  <w:txbxContent>
                    <w:p w:rsidR="005C5434" w:rsidRPr="00B94723" w:rsidRDefault="005C5434" w:rsidP="00A76EE0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B</w:t>
                      </w:r>
                      <w:r w:rsidR="00A06F63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iological hazards</w:t>
                      </w:r>
                      <w:r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</w:p>
                    <w:p w:rsidR="005C5434" w:rsidRPr="00A76EE0" w:rsidRDefault="005C5434" w:rsidP="00A76EE0"/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2047875</wp:posOffset>
                </wp:positionH>
                <wp:positionV relativeFrom="paragraph">
                  <wp:posOffset>73025</wp:posOffset>
                </wp:positionV>
                <wp:extent cx="1600200" cy="295275"/>
                <wp:effectExtent l="0" t="0" r="0" b="0"/>
                <wp:wrapNone/>
                <wp:docPr id="29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952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FF200"/>
                            </a:gs>
                            <a:gs pos="45000">
                              <a:srgbClr val="FF7A00"/>
                            </a:gs>
                            <a:gs pos="70000">
                              <a:srgbClr val="FF0300"/>
                            </a:gs>
                            <a:gs pos="100000">
                              <a:srgbClr val="4D0808"/>
                            </a:gs>
                          </a:gsLst>
                          <a:lin ang="27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5434" w:rsidRPr="00B94723" w:rsidRDefault="005C5434" w:rsidP="00A76EE0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Behavioural hazards</w:t>
                            </w:r>
                          </w:p>
                          <w:p w:rsidR="005C5434" w:rsidRPr="00A76EE0" w:rsidRDefault="005C5434" w:rsidP="00A76E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36" type="#_x0000_t202" style="position:absolute;margin-left:161.25pt;margin-top:5.75pt;width:126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" fillcolor="#fff200" stroked="f">
                <v:fill color2="#4d0808" rotate="t" angle="45" colors="0 #fff200;29491f #ff7a00;45875f #ff0300;1 #4d0808" focus="100%" type="gradient"/>
                <v:textbox>
                  <w:txbxContent>
                    <w:p w:rsidR="005C5434" w:rsidRPr="00B94723" w:rsidRDefault="005C5434" w:rsidP="00A76EE0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Behavioural hazards</w:t>
                      </w:r>
                    </w:p>
                    <w:p w:rsidR="005C5434" w:rsidRPr="00A76EE0" w:rsidRDefault="005C5434" w:rsidP="00A76EE0"/>
                  </w:txbxContent>
                </v:textbox>
              </v:shape>
            </w:pict>
          </mc:Fallback>
        </mc:AlternateContent>
      </w:r>
    </w:p>
    <w:p w:rsidR="00C16C89" w:rsidRPr="00B94723" w:rsidRDefault="00C16C89" w:rsidP="00C16C89">
      <w:pPr>
        <w:rPr>
          <w:rFonts w:ascii="Calibri" w:hAnsi="Calibri" w:cs="Calibri"/>
          <w:sz w:val="22"/>
          <w:szCs w:val="22"/>
        </w:rPr>
      </w:pPr>
    </w:p>
    <w:p w:rsidR="00A07C30" w:rsidRPr="00B94723" w:rsidRDefault="005A328A" w:rsidP="00C16C89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28575</wp:posOffset>
                </wp:positionV>
                <wp:extent cx="1524000" cy="1209675"/>
                <wp:effectExtent l="0" t="0" r="0" b="0"/>
                <wp:wrapNone/>
                <wp:docPr id="2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12096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5434" w:rsidRPr="00B94723" w:rsidRDefault="00214E5A" w:rsidP="00D34CC3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</w:t>
                            </w:r>
                            <w:r w:rsidR="005C5434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tairs</w:t>
                            </w:r>
                          </w:p>
                          <w:p w:rsidR="005C5434" w:rsidRPr="00B94723" w:rsidRDefault="00214E5A" w:rsidP="00D34CC3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l</w:t>
                            </w:r>
                            <w:r w:rsidR="005C5434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ight/visibility</w:t>
                            </w:r>
                          </w:p>
                          <w:p w:rsidR="005C5434" w:rsidRPr="00B94723" w:rsidRDefault="00214E5A" w:rsidP="00D34CC3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u</w:t>
                            </w:r>
                            <w:r w:rsidR="005C5434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nsafe pathway</w:t>
                            </w:r>
                          </w:p>
                          <w:p w:rsidR="005C5434" w:rsidRPr="00B94723" w:rsidRDefault="00214E5A" w:rsidP="00D34CC3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</w:t>
                            </w:r>
                            <w:r w:rsidR="005C5434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arking</w:t>
                            </w:r>
                          </w:p>
                          <w:p w:rsidR="005C5434" w:rsidRPr="00B94723" w:rsidRDefault="00214E5A" w:rsidP="00A436BC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u</w:t>
                            </w:r>
                            <w:r w:rsidR="005C5434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nsafe pets</w:t>
                            </w:r>
                          </w:p>
                          <w:p w:rsidR="005C5434" w:rsidRPr="00B94723" w:rsidRDefault="00214E5A" w:rsidP="00A436BC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n</w:t>
                            </w:r>
                            <w:r w:rsidR="005C5434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o cell phone range</w:t>
                            </w:r>
                          </w:p>
                          <w:p w:rsidR="005C5434" w:rsidRDefault="005C5434" w:rsidP="00A436B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7" type="#_x0000_t202" style="position:absolute;margin-left:34.5pt;margin-top:2.25pt;width:120pt;height:95.2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" fillcolor="#f2f2f2" stroked="f">
                <v:textbox>
                  <w:txbxContent>
                    <w:p w:rsidR="005C5434" w:rsidRPr="00B94723" w:rsidRDefault="00214E5A" w:rsidP="00D34CC3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36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s</w:t>
                      </w:r>
                      <w:r w:rsidR="005C5434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tairs</w:t>
                      </w:r>
                    </w:p>
                    <w:p w:rsidR="005C5434" w:rsidRPr="00B94723" w:rsidRDefault="00214E5A" w:rsidP="00D34CC3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36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l</w:t>
                      </w:r>
                      <w:r w:rsidR="005C5434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ight/visibility</w:t>
                      </w:r>
                    </w:p>
                    <w:p w:rsidR="005C5434" w:rsidRPr="00B94723" w:rsidRDefault="00214E5A" w:rsidP="00D34CC3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36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u</w:t>
                      </w:r>
                      <w:r w:rsidR="005C5434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nsafe pathway</w:t>
                      </w:r>
                    </w:p>
                    <w:p w:rsidR="005C5434" w:rsidRPr="00B94723" w:rsidRDefault="00214E5A" w:rsidP="00D34CC3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36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p</w:t>
                      </w:r>
                      <w:r w:rsidR="005C5434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arking</w:t>
                      </w:r>
                    </w:p>
                    <w:p w:rsidR="005C5434" w:rsidRPr="00B94723" w:rsidRDefault="00214E5A" w:rsidP="00A436BC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u</w:t>
                      </w:r>
                      <w:r w:rsidR="005C5434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nsafe pets</w:t>
                      </w:r>
                    </w:p>
                    <w:p w:rsidR="005C5434" w:rsidRPr="00B94723" w:rsidRDefault="00214E5A" w:rsidP="00A436BC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n</w:t>
                      </w:r>
                      <w:r w:rsidR="005C5434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o cell phone range</w:t>
                      </w:r>
                    </w:p>
                    <w:p w:rsidR="005C5434" w:rsidRDefault="005C5434" w:rsidP="00A436B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3762375</wp:posOffset>
                </wp:positionH>
                <wp:positionV relativeFrom="paragraph">
                  <wp:posOffset>17780</wp:posOffset>
                </wp:positionV>
                <wp:extent cx="2009775" cy="1238250"/>
                <wp:effectExtent l="0" t="0" r="0" b="0"/>
                <wp:wrapNone/>
                <wp:docPr id="2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775" cy="12382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5434" w:rsidRPr="00B94723" w:rsidRDefault="00F57C01" w:rsidP="006B2B83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</w:t>
                            </w:r>
                            <w:r w:rsidR="005C5434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ransmittable diseases</w:t>
                            </w:r>
                          </w:p>
                          <w:p w:rsidR="005C5434" w:rsidRPr="00B94723" w:rsidRDefault="00F57C01" w:rsidP="00F57C01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b</w:t>
                            </w:r>
                            <w:r w:rsidR="005C5434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lood/</w:t>
                            </w:r>
                            <w:r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b</w:t>
                            </w:r>
                            <w:r w:rsidR="005C5434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ody fluid</w:t>
                            </w:r>
                            <w:r w:rsidR="00A81499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C5434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incident</w:t>
                            </w:r>
                          </w:p>
                          <w:p w:rsidR="005C5434" w:rsidRPr="00B94723" w:rsidRDefault="00F57C01" w:rsidP="00CA41C3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</w:t>
                            </w:r>
                            <w:r w:rsidR="005C5434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ncontinence</w:t>
                            </w:r>
                          </w:p>
                          <w:p w:rsidR="005C5434" w:rsidRPr="00B94723" w:rsidRDefault="00F57C01" w:rsidP="00CA41C3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</w:t>
                            </w:r>
                            <w:r w:rsidR="005C5434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harps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8" type="#_x0000_t202" style="position:absolute;margin-left:296.25pt;margin-top:1.4pt;width:158.25pt;height:97.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" fillcolor="#f2f2f2" stroked="f">
                <v:textbox>
                  <w:txbxContent>
                    <w:p w:rsidR="005C5434" w:rsidRPr="00B94723" w:rsidRDefault="00F57C01" w:rsidP="006B2B83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t</w:t>
                      </w:r>
                      <w:r w:rsidR="005C5434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ransmittable diseases</w:t>
                      </w:r>
                    </w:p>
                    <w:p w:rsidR="005C5434" w:rsidRPr="00B94723" w:rsidRDefault="00F57C01" w:rsidP="00F57C01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b</w:t>
                      </w:r>
                      <w:r w:rsidR="005C5434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lood/</w:t>
                      </w:r>
                      <w:r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b</w:t>
                      </w:r>
                      <w:r w:rsidR="005C5434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ody fluid</w:t>
                      </w:r>
                      <w:r w:rsidR="00A81499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r w:rsidR="005C5434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incident</w:t>
                      </w:r>
                    </w:p>
                    <w:p w:rsidR="005C5434" w:rsidRPr="00B94723" w:rsidRDefault="00F57C01" w:rsidP="00CA41C3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i</w:t>
                      </w:r>
                      <w:r w:rsidR="005C5434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ncontinence</w:t>
                      </w:r>
                    </w:p>
                    <w:p w:rsidR="005C5434" w:rsidRPr="00B94723" w:rsidRDefault="00F57C01" w:rsidP="00CA41C3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s</w:t>
                      </w:r>
                      <w:r w:rsidR="005C5434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harps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2047875</wp:posOffset>
                </wp:positionH>
                <wp:positionV relativeFrom="paragraph">
                  <wp:posOffset>17780</wp:posOffset>
                </wp:positionV>
                <wp:extent cx="1600200" cy="1219200"/>
                <wp:effectExtent l="0" t="0" r="0" b="0"/>
                <wp:wrapNone/>
                <wp:docPr id="2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12192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5434" w:rsidRPr="00B94723" w:rsidRDefault="007B1FBF" w:rsidP="00AD7D4F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</w:t>
                            </w:r>
                            <w:r w:rsidR="005C5434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busive or violent people in the house</w:t>
                            </w:r>
                          </w:p>
                          <w:p w:rsidR="005C5434" w:rsidRPr="00B94723" w:rsidRDefault="007B1FBF" w:rsidP="00181B03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h</w:t>
                            </w:r>
                            <w:r w:rsidR="005C5434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ostility </w:t>
                            </w:r>
                          </w:p>
                          <w:p w:rsidR="00161DE0" w:rsidRPr="00B94723" w:rsidRDefault="00161DE0" w:rsidP="00181B03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aggressive neighbours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9" type="#_x0000_t202" style="position:absolute;margin-left:161.25pt;margin-top:1.4pt;width:126pt;height:96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" fillcolor="#f2f2f2" stroked="f">
                <v:textbox>
                  <w:txbxContent>
                    <w:p w:rsidR="005C5434" w:rsidRPr="00B94723" w:rsidRDefault="007B1FBF" w:rsidP="00AD7D4F">
                      <w:pPr>
                        <w:numPr>
                          <w:ilvl w:val="0"/>
                          <w:numId w:val="4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a</w:t>
                      </w:r>
                      <w:r w:rsidR="005C5434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busive or violent people in the house</w:t>
                      </w:r>
                    </w:p>
                    <w:p w:rsidR="005C5434" w:rsidRPr="00B94723" w:rsidRDefault="007B1FBF" w:rsidP="00181B03">
                      <w:pPr>
                        <w:numPr>
                          <w:ilvl w:val="0"/>
                          <w:numId w:val="4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h</w:t>
                      </w:r>
                      <w:r w:rsidR="005C5434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ostility </w:t>
                      </w:r>
                    </w:p>
                    <w:p w:rsidR="00161DE0" w:rsidRPr="00B94723" w:rsidRDefault="00161DE0" w:rsidP="00181B03">
                      <w:pPr>
                        <w:numPr>
                          <w:ilvl w:val="0"/>
                          <w:numId w:val="4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aggressive neighbours</w:t>
                      </w:r>
                    </w:p>
                  </w:txbxContent>
                </v:textbox>
              </v:shape>
            </w:pict>
          </mc:Fallback>
        </mc:AlternateContent>
      </w:r>
    </w:p>
    <w:p w:rsidR="00C16C89" w:rsidRPr="00B94723" w:rsidRDefault="005A328A" w:rsidP="00DE144E">
      <w:pPr>
        <w:tabs>
          <w:tab w:val="left" w:pos="11595"/>
        </w:tabs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7439025</wp:posOffset>
                </wp:positionH>
                <wp:positionV relativeFrom="paragraph">
                  <wp:posOffset>86360</wp:posOffset>
                </wp:positionV>
                <wp:extent cx="1095375" cy="981075"/>
                <wp:effectExtent l="0" t="0" r="0" b="0"/>
                <wp:wrapNone/>
                <wp:docPr id="25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9810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5434" w:rsidRPr="00B94723" w:rsidRDefault="008F7BE8" w:rsidP="00DE144E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</w:t>
                            </w:r>
                            <w:r w:rsidR="005C5434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leaners</w:t>
                            </w:r>
                          </w:p>
                          <w:p w:rsidR="005C5434" w:rsidRPr="00B94723" w:rsidRDefault="008F7BE8" w:rsidP="00DE144E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v</w:t>
                            </w:r>
                            <w:r w:rsidR="005C5434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ermin bait</w:t>
                            </w:r>
                          </w:p>
                          <w:p w:rsidR="005C5434" w:rsidRPr="00B94723" w:rsidRDefault="008F7BE8" w:rsidP="00DE144E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m</w:t>
                            </w:r>
                            <w:r w:rsidR="005C5434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edication</w:t>
                            </w:r>
                          </w:p>
                          <w:p w:rsidR="005C5434" w:rsidRPr="00B94723" w:rsidRDefault="008F7BE8" w:rsidP="00DE144E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d</w:t>
                            </w:r>
                            <w:r w:rsidR="005C5434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rugs</w:t>
                            </w:r>
                          </w:p>
                          <w:p w:rsidR="008F7BE8" w:rsidRPr="00B94723" w:rsidRDefault="008F7BE8" w:rsidP="00DE144E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insecticides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40" type="#_x0000_t202" style="position:absolute;margin-left:585.75pt;margin-top:6.8pt;width:86.25pt;height:77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" fillcolor="#f2f2f2" stroked="f">
                <v:textbox>
                  <w:txbxContent>
                    <w:p w:rsidR="005C5434" w:rsidRPr="00B94723" w:rsidRDefault="008F7BE8" w:rsidP="00DE144E">
                      <w:pPr>
                        <w:numPr>
                          <w:ilvl w:val="0"/>
                          <w:numId w:val="7"/>
                        </w:numPr>
                        <w:tabs>
                          <w:tab w:val="clear" w:pos="36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c</w:t>
                      </w:r>
                      <w:r w:rsidR="005C5434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leaners</w:t>
                      </w:r>
                    </w:p>
                    <w:p w:rsidR="005C5434" w:rsidRPr="00B94723" w:rsidRDefault="008F7BE8" w:rsidP="00DE144E">
                      <w:pPr>
                        <w:numPr>
                          <w:ilvl w:val="0"/>
                          <w:numId w:val="7"/>
                        </w:numPr>
                        <w:tabs>
                          <w:tab w:val="clear" w:pos="36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v</w:t>
                      </w:r>
                      <w:r w:rsidR="005C5434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ermin bait</w:t>
                      </w:r>
                    </w:p>
                    <w:p w:rsidR="005C5434" w:rsidRPr="00B94723" w:rsidRDefault="008F7BE8" w:rsidP="00DE144E">
                      <w:pPr>
                        <w:numPr>
                          <w:ilvl w:val="0"/>
                          <w:numId w:val="7"/>
                        </w:numPr>
                        <w:tabs>
                          <w:tab w:val="clear" w:pos="36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m</w:t>
                      </w:r>
                      <w:r w:rsidR="005C5434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edication</w:t>
                      </w:r>
                    </w:p>
                    <w:p w:rsidR="005C5434" w:rsidRPr="00B94723" w:rsidRDefault="008F7BE8" w:rsidP="00DE144E">
                      <w:pPr>
                        <w:numPr>
                          <w:ilvl w:val="0"/>
                          <w:numId w:val="7"/>
                        </w:numPr>
                        <w:tabs>
                          <w:tab w:val="clear" w:pos="36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d</w:t>
                      </w:r>
                      <w:r w:rsidR="005C5434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rugs</w:t>
                      </w:r>
                    </w:p>
                    <w:p w:rsidR="008F7BE8" w:rsidRPr="00B94723" w:rsidRDefault="008F7BE8" w:rsidP="00DE144E">
                      <w:pPr>
                        <w:numPr>
                          <w:ilvl w:val="0"/>
                          <w:numId w:val="7"/>
                        </w:numPr>
                        <w:tabs>
                          <w:tab w:val="clear" w:pos="36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insecticides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5876925</wp:posOffset>
                </wp:positionH>
                <wp:positionV relativeFrom="paragraph">
                  <wp:posOffset>85725</wp:posOffset>
                </wp:positionV>
                <wp:extent cx="1466850" cy="981075"/>
                <wp:effectExtent l="0" t="0" r="0" b="0"/>
                <wp:wrapNone/>
                <wp:docPr id="24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9810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5434" w:rsidRPr="00B94723" w:rsidRDefault="00F57C01" w:rsidP="004B2EB6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</w:t>
                            </w:r>
                            <w:r w:rsidR="005C5434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nadequate equipment</w:t>
                            </w:r>
                          </w:p>
                          <w:p w:rsidR="005C5434" w:rsidRPr="00B94723" w:rsidRDefault="00F57C01" w:rsidP="004B2EB6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</w:t>
                            </w:r>
                            <w:r w:rsidR="005C5434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ingle person handling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41" type="#_x0000_t202" style="position:absolute;margin-left:462.75pt;margin-top:6.75pt;width:115.5pt;height:77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" fillcolor="#f2f2f2" stroked="f">
                <v:textbox>
                  <w:txbxContent>
                    <w:p w:rsidR="005C5434" w:rsidRPr="00B94723" w:rsidRDefault="00F57C01" w:rsidP="004B2EB6">
                      <w:pPr>
                        <w:numPr>
                          <w:ilvl w:val="0"/>
                          <w:numId w:val="7"/>
                        </w:numPr>
                        <w:tabs>
                          <w:tab w:val="clear" w:pos="36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i</w:t>
                      </w:r>
                      <w:r w:rsidR="005C5434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nadequate equipment</w:t>
                      </w:r>
                    </w:p>
                    <w:p w:rsidR="005C5434" w:rsidRPr="00B94723" w:rsidRDefault="00F57C01" w:rsidP="004B2EB6">
                      <w:pPr>
                        <w:numPr>
                          <w:ilvl w:val="0"/>
                          <w:numId w:val="7"/>
                        </w:numPr>
                        <w:tabs>
                          <w:tab w:val="clear" w:pos="36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s</w:t>
                      </w:r>
                      <w:r w:rsidR="005C5434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ingle person handling</w:t>
                      </w:r>
                    </w:p>
                  </w:txbxContent>
                </v:textbox>
              </v:shape>
            </w:pict>
          </mc:Fallback>
        </mc:AlternateContent>
      </w:r>
      <w:r w:rsidR="00DE144E" w:rsidRPr="00B94723">
        <w:rPr>
          <w:rFonts w:ascii="Calibri" w:hAnsi="Calibri" w:cs="Calibri"/>
          <w:sz w:val="22"/>
          <w:szCs w:val="22"/>
        </w:rPr>
        <w:tab/>
      </w:r>
    </w:p>
    <w:p w:rsidR="00C16C89" w:rsidRPr="00B94723" w:rsidRDefault="00C16C89" w:rsidP="00C16C89">
      <w:pPr>
        <w:rPr>
          <w:rFonts w:ascii="Calibri" w:hAnsi="Calibri" w:cs="Calibri"/>
          <w:sz w:val="22"/>
          <w:szCs w:val="22"/>
        </w:rPr>
      </w:pPr>
    </w:p>
    <w:p w:rsidR="00C16C89" w:rsidRPr="00B94723" w:rsidRDefault="004B2EB6" w:rsidP="004B2EB6">
      <w:pPr>
        <w:tabs>
          <w:tab w:val="left" w:pos="11070"/>
        </w:tabs>
        <w:rPr>
          <w:rFonts w:ascii="Calibri" w:hAnsi="Calibri" w:cs="Calibri"/>
          <w:sz w:val="22"/>
          <w:szCs w:val="22"/>
        </w:rPr>
      </w:pPr>
      <w:r w:rsidRPr="00B94723">
        <w:rPr>
          <w:rFonts w:ascii="Calibri" w:hAnsi="Calibri" w:cs="Calibri"/>
          <w:sz w:val="22"/>
          <w:szCs w:val="22"/>
        </w:rPr>
        <w:tab/>
      </w:r>
    </w:p>
    <w:p w:rsidR="00C16C89" w:rsidRPr="00B94723" w:rsidRDefault="00C16C89" w:rsidP="00C16C89">
      <w:pPr>
        <w:rPr>
          <w:rFonts w:ascii="Calibri" w:hAnsi="Calibri" w:cs="Calibri"/>
          <w:sz w:val="22"/>
          <w:szCs w:val="22"/>
        </w:rPr>
      </w:pPr>
    </w:p>
    <w:p w:rsidR="00C16C89" w:rsidRPr="00B94723" w:rsidRDefault="00C16C89" w:rsidP="00C16C89">
      <w:pPr>
        <w:rPr>
          <w:rFonts w:ascii="Calibri" w:hAnsi="Calibri" w:cs="Calibri"/>
          <w:sz w:val="22"/>
          <w:szCs w:val="22"/>
        </w:rPr>
      </w:pPr>
    </w:p>
    <w:p w:rsidR="00C16C89" w:rsidRPr="00B94723" w:rsidRDefault="00C16C89" w:rsidP="00C16C89">
      <w:pPr>
        <w:rPr>
          <w:rFonts w:ascii="Calibri" w:hAnsi="Calibri" w:cs="Calibri"/>
          <w:sz w:val="22"/>
          <w:szCs w:val="22"/>
        </w:rPr>
      </w:pPr>
    </w:p>
    <w:p w:rsidR="00C16C89" w:rsidRPr="00B94723" w:rsidRDefault="005A328A" w:rsidP="00C16C89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75648" behindDoc="0" locked="0" layoutInCell="1" allowOverlap="1">
                <wp:simplePos x="0" y="0"/>
                <wp:positionH relativeFrom="column">
                  <wp:posOffset>8020049</wp:posOffset>
                </wp:positionH>
                <wp:positionV relativeFrom="paragraph">
                  <wp:posOffset>43815</wp:posOffset>
                </wp:positionV>
                <wp:extent cx="0" cy="142875"/>
                <wp:effectExtent l="76200" t="0" r="38100" b="28575"/>
                <wp:wrapNone/>
                <wp:docPr id="8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A1FE7F" id="Line 29" o:spid="_x0000_s1026" style="position:absolute;z-index:2516756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31.5pt,3.45pt" to="631.5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74624" behindDoc="0" locked="0" layoutInCell="1" allowOverlap="1">
                <wp:simplePos x="0" y="0"/>
                <wp:positionH relativeFrom="column">
                  <wp:posOffset>6591299</wp:posOffset>
                </wp:positionH>
                <wp:positionV relativeFrom="paragraph">
                  <wp:posOffset>43815</wp:posOffset>
                </wp:positionV>
                <wp:extent cx="0" cy="142875"/>
                <wp:effectExtent l="76200" t="0" r="38100" b="28575"/>
                <wp:wrapNone/>
                <wp:docPr id="7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BC0AD0" id="Line 29" o:spid="_x0000_s1026" style="position:absolute;z-index:2516746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19pt,3.45pt" to="519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73600" behindDoc="0" locked="0" layoutInCell="1" allowOverlap="1">
                <wp:simplePos x="0" y="0"/>
                <wp:positionH relativeFrom="column">
                  <wp:posOffset>4695824</wp:posOffset>
                </wp:positionH>
                <wp:positionV relativeFrom="paragraph">
                  <wp:posOffset>62865</wp:posOffset>
                </wp:positionV>
                <wp:extent cx="0" cy="142875"/>
                <wp:effectExtent l="76200" t="0" r="38100" b="28575"/>
                <wp:wrapNone/>
                <wp:docPr id="6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AB4B9D" id="Line 29" o:spid="_x0000_s1026" style="position:absolute;z-index:2516736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69.75pt,4.95pt" to="369.75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72576" behindDoc="0" locked="0" layoutInCell="1" allowOverlap="1">
                <wp:simplePos x="0" y="0"/>
                <wp:positionH relativeFrom="column">
                  <wp:posOffset>2809874</wp:posOffset>
                </wp:positionH>
                <wp:positionV relativeFrom="paragraph">
                  <wp:posOffset>43815</wp:posOffset>
                </wp:positionV>
                <wp:extent cx="0" cy="142875"/>
                <wp:effectExtent l="76200" t="0" r="38100" b="28575"/>
                <wp:wrapNone/>
                <wp:docPr id="5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65B90D" id="Line 29" o:spid="_x0000_s1026" style="position:absolute;z-index:2516725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21.25pt,3.45pt" to="221.25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71552" behindDoc="0" locked="0" layoutInCell="1" allowOverlap="1">
                <wp:simplePos x="0" y="0"/>
                <wp:positionH relativeFrom="column">
                  <wp:posOffset>1142999</wp:posOffset>
                </wp:positionH>
                <wp:positionV relativeFrom="paragraph">
                  <wp:posOffset>43815</wp:posOffset>
                </wp:positionV>
                <wp:extent cx="0" cy="142875"/>
                <wp:effectExtent l="76200" t="0" r="38100" b="28575"/>
                <wp:wrapNone/>
                <wp:docPr id="4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C1BB43" id="Line 29" o:spid="_x0000_s1026" style="position:absolute;z-index:2516715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90pt,3.45pt" to="90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">
                <v:stroke endarrow="block"/>
              </v:line>
            </w:pict>
          </mc:Fallback>
        </mc:AlternateContent>
      </w:r>
    </w:p>
    <w:p w:rsidR="00C16C89" w:rsidRPr="00B94723" w:rsidRDefault="00F95B0C" w:rsidP="00C16C89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2047875</wp:posOffset>
                </wp:positionH>
                <wp:positionV relativeFrom="paragraph">
                  <wp:posOffset>19049</wp:posOffset>
                </wp:positionV>
                <wp:extent cx="1600200" cy="2085975"/>
                <wp:effectExtent l="0" t="0" r="0" b="9525"/>
                <wp:wrapNone/>
                <wp:docPr id="61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0859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2AE2" w:rsidRPr="00B94723" w:rsidRDefault="007E2AE2" w:rsidP="007E2AE2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F95B0C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Be</w:t>
                            </w:r>
                            <w:r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respectful</w:t>
                            </w:r>
                            <w:r w:rsidR="00F95B0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E2AE2" w:rsidRPr="00B94723" w:rsidRDefault="00F95B0C" w:rsidP="007E2AE2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Do</w:t>
                            </w:r>
                            <w:r w:rsidR="007E2AE2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not intrude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6E18CA" w:rsidRPr="00B94723" w:rsidRDefault="00F95B0C" w:rsidP="006E18CA">
                            <w:pPr>
                              <w:numPr>
                                <w:ilvl w:val="0"/>
                                <w:numId w:val="1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Have</w:t>
                            </w:r>
                            <w:r w:rsidR="006E18CA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a plan of escape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6E18CA" w:rsidRPr="00B94723" w:rsidRDefault="00F95B0C" w:rsidP="006E18CA">
                            <w:pPr>
                              <w:numPr>
                                <w:ilvl w:val="0"/>
                                <w:numId w:val="1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Maintain</w:t>
                            </w:r>
                            <w:r w:rsidR="006E18CA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outlook calendar with appointments/names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6E18CA" w:rsidRPr="00B94723" w:rsidRDefault="00F95B0C" w:rsidP="006E18CA">
                            <w:pPr>
                              <w:numPr>
                                <w:ilvl w:val="0"/>
                                <w:numId w:val="1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Take</w:t>
                            </w:r>
                            <w:r w:rsidR="006E18CA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a support person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E2AE2" w:rsidRPr="00B94723" w:rsidRDefault="00F95B0C" w:rsidP="006E18CA">
                            <w:pPr>
                              <w:numPr>
                                <w:ilvl w:val="0"/>
                                <w:numId w:val="1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Train</w:t>
                            </w:r>
                            <w:r w:rsidR="007E2AE2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in defusing situations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E2AE2" w:rsidRPr="00B94723" w:rsidRDefault="00F95B0C" w:rsidP="006E18CA">
                            <w:pPr>
                              <w:numPr>
                                <w:ilvl w:val="0"/>
                                <w:numId w:val="1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Leave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42" type="#_x0000_t202" style="position:absolute;margin-left:161.25pt;margin-top:1.5pt;width:126pt;height:16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" fillcolor="#f2f2f2" stroked="f">
                <v:textbox>
                  <w:txbxContent>
                    <w:p w:rsidR="007E2AE2" w:rsidRPr="00B94723" w:rsidRDefault="007E2AE2" w:rsidP="007E2AE2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r w:rsidR="00F95B0C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Be</w:t>
                      </w:r>
                      <w:r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respectful</w:t>
                      </w:r>
                      <w:r w:rsidR="00F95B0C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7E2AE2" w:rsidRPr="00B94723" w:rsidRDefault="00F95B0C" w:rsidP="007E2AE2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Do</w:t>
                      </w:r>
                      <w:r w:rsidR="007E2AE2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not intrude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6E18CA" w:rsidRPr="00B94723" w:rsidRDefault="00F95B0C" w:rsidP="006E18CA">
                      <w:pPr>
                        <w:numPr>
                          <w:ilvl w:val="0"/>
                          <w:numId w:val="1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Have</w:t>
                      </w:r>
                      <w:r w:rsidR="006E18CA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a plan of escape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6E18CA" w:rsidRPr="00B94723" w:rsidRDefault="00F95B0C" w:rsidP="006E18CA">
                      <w:pPr>
                        <w:numPr>
                          <w:ilvl w:val="0"/>
                          <w:numId w:val="1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Maintain</w:t>
                      </w:r>
                      <w:r w:rsidR="006E18CA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outlook calendar with appointments/names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6E18CA" w:rsidRPr="00B94723" w:rsidRDefault="00F95B0C" w:rsidP="006E18CA">
                      <w:pPr>
                        <w:numPr>
                          <w:ilvl w:val="0"/>
                          <w:numId w:val="1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Take</w:t>
                      </w:r>
                      <w:r w:rsidR="006E18CA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a support person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7E2AE2" w:rsidRPr="00B94723" w:rsidRDefault="00F95B0C" w:rsidP="006E18CA">
                      <w:pPr>
                        <w:numPr>
                          <w:ilvl w:val="0"/>
                          <w:numId w:val="1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Train</w:t>
                      </w:r>
                      <w:r w:rsidR="007E2AE2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in defusing situations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7E2AE2" w:rsidRPr="00B94723" w:rsidRDefault="00F95B0C" w:rsidP="006E18CA">
                      <w:pPr>
                        <w:numPr>
                          <w:ilvl w:val="0"/>
                          <w:numId w:val="1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Leave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5A328A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7439025</wp:posOffset>
                </wp:positionH>
                <wp:positionV relativeFrom="paragraph">
                  <wp:posOffset>15875</wp:posOffset>
                </wp:positionV>
                <wp:extent cx="1095375" cy="1819275"/>
                <wp:effectExtent l="0" t="0" r="0" b="0"/>
                <wp:wrapNone/>
                <wp:docPr id="12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18192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0B43" w:rsidRPr="00B94723" w:rsidRDefault="00F95B0C" w:rsidP="00370B43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Use</w:t>
                            </w:r>
                            <w:r w:rsidR="00370B43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chemicals as instructed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370B43" w:rsidRPr="00B94723" w:rsidRDefault="00F95B0C" w:rsidP="00370B43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Use</w:t>
                            </w:r>
                            <w:r w:rsidR="00370B43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gloves and face mask if required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" o:spid="_x0000_s1043" type="#_x0000_t202" style="position:absolute;margin-left:585.75pt;margin-top:1.25pt;width:86.25pt;height:143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" fillcolor="#f2f2f2" stroked="f">
                <v:textbox>
                  <w:txbxContent>
                    <w:p w:rsidR="00370B43" w:rsidRPr="00B94723" w:rsidRDefault="00F95B0C" w:rsidP="00370B43">
                      <w:pPr>
                        <w:numPr>
                          <w:ilvl w:val="0"/>
                          <w:numId w:val="15"/>
                        </w:numPr>
                        <w:tabs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Use</w:t>
                      </w:r>
                      <w:r w:rsidR="00370B43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chemicals as instructed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370B43" w:rsidRPr="00B94723" w:rsidRDefault="00F95B0C" w:rsidP="00370B43">
                      <w:pPr>
                        <w:numPr>
                          <w:ilvl w:val="0"/>
                          <w:numId w:val="15"/>
                        </w:numPr>
                        <w:tabs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Use</w:t>
                      </w:r>
                      <w:r w:rsidR="00370B43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gloves and face mask if required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5A328A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15875</wp:posOffset>
                </wp:positionV>
                <wp:extent cx="1524000" cy="1819275"/>
                <wp:effectExtent l="0" t="0" r="0" b="0"/>
                <wp:wrapNone/>
                <wp:docPr id="60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18192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6D66" w:rsidRPr="00B94723" w:rsidRDefault="00717E4A" w:rsidP="00E76D66">
                            <w:pPr>
                              <w:numPr>
                                <w:ilvl w:val="0"/>
                                <w:numId w:val="10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Consider</w:t>
                            </w:r>
                            <w:r w:rsidR="00E76D66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day-time visits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E76D66" w:rsidRPr="00B94723" w:rsidRDefault="00717E4A" w:rsidP="00E76D66">
                            <w:pPr>
                              <w:numPr>
                                <w:ilvl w:val="0"/>
                                <w:numId w:val="10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Always</w:t>
                            </w:r>
                            <w:r w:rsidR="00E76D66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take a cell phone</w:t>
                            </w:r>
                            <w:r w:rsidR="008E1561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/pager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E76D66" w:rsidRPr="00B94723" w:rsidRDefault="00717E4A" w:rsidP="00E76D66">
                            <w:pPr>
                              <w:numPr>
                                <w:ilvl w:val="0"/>
                                <w:numId w:val="10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Maintain</w:t>
                            </w:r>
                            <w:r w:rsidR="00E76D66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outlook calendar with appointments/name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E76D66" w:rsidRPr="00B94723" w:rsidRDefault="00717E4A" w:rsidP="00E76D66">
                            <w:pPr>
                              <w:numPr>
                                <w:ilvl w:val="0"/>
                                <w:numId w:val="10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Negotiate</w:t>
                            </w:r>
                            <w:r w:rsidR="00E76D66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that pets are locked away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44" type="#_x0000_t202" style="position:absolute;margin-left:34.5pt;margin-top:1.25pt;width:120pt;height:14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" fillcolor="#f2f2f2" stroked="f">
                <v:textbox>
                  <w:txbxContent>
                    <w:p w:rsidR="00E76D66" w:rsidRPr="00B94723" w:rsidRDefault="00717E4A" w:rsidP="00E76D66">
                      <w:pPr>
                        <w:numPr>
                          <w:ilvl w:val="0"/>
                          <w:numId w:val="10"/>
                        </w:numPr>
                        <w:tabs>
                          <w:tab w:val="clear" w:pos="36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Consider</w:t>
                      </w:r>
                      <w:r w:rsidR="00E76D66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day-time visits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E76D66" w:rsidRPr="00B94723" w:rsidRDefault="00717E4A" w:rsidP="00E76D66">
                      <w:pPr>
                        <w:numPr>
                          <w:ilvl w:val="0"/>
                          <w:numId w:val="10"/>
                        </w:numPr>
                        <w:tabs>
                          <w:tab w:val="clear" w:pos="36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Always</w:t>
                      </w:r>
                      <w:r w:rsidR="00E76D66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take a cell phone</w:t>
                      </w:r>
                      <w:r w:rsidR="008E1561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/pager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E76D66" w:rsidRPr="00B94723" w:rsidRDefault="00717E4A" w:rsidP="00E76D66">
                      <w:pPr>
                        <w:numPr>
                          <w:ilvl w:val="0"/>
                          <w:numId w:val="10"/>
                        </w:numPr>
                        <w:tabs>
                          <w:tab w:val="clear" w:pos="36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Maintain</w:t>
                      </w:r>
                      <w:r w:rsidR="00E76D66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outlook calendar with appointments/name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E76D66" w:rsidRPr="00B94723" w:rsidRDefault="00717E4A" w:rsidP="00E76D66">
                      <w:pPr>
                        <w:numPr>
                          <w:ilvl w:val="0"/>
                          <w:numId w:val="10"/>
                        </w:numPr>
                        <w:tabs>
                          <w:tab w:val="clear" w:pos="36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Negotiate</w:t>
                      </w:r>
                      <w:r w:rsidR="00E76D66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that pets are locked away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5A328A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5876925</wp:posOffset>
                </wp:positionH>
                <wp:positionV relativeFrom="paragraph">
                  <wp:posOffset>15875</wp:posOffset>
                </wp:positionV>
                <wp:extent cx="1466850" cy="1866900"/>
                <wp:effectExtent l="0" t="0" r="0" b="0"/>
                <wp:wrapNone/>
                <wp:docPr id="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18669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19B5" w:rsidRPr="00B94723" w:rsidRDefault="00F95B0C" w:rsidP="002119B5">
                            <w:pPr>
                              <w:numPr>
                                <w:ilvl w:val="0"/>
                                <w:numId w:val="13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Report</w:t>
                            </w:r>
                            <w:r w:rsidR="002119B5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unsafe equipment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  <w:r w:rsidR="002119B5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2119B5" w:rsidRPr="00B94723" w:rsidRDefault="00F95B0C" w:rsidP="002119B5">
                            <w:pPr>
                              <w:numPr>
                                <w:ilvl w:val="0"/>
                                <w:numId w:val="13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Staff</w:t>
                            </w:r>
                            <w:r w:rsidR="002119B5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to have training in safe manual handling </w:t>
                            </w:r>
                            <w:r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of service</w:t>
                            </w:r>
                            <w:r w:rsidR="002119B5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users and equipment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  <w:r w:rsidR="002119B5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" o:spid="_x0000_s1045" type="#_x0000_t202" style="position:absolute;margin-left:462.75pt;margin-top:1.25pt;width:115.5pt;height:14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" fillcolor="#f2f2f2" stroked="f">
                <v:textbox>
                  <w:txbxContent>
                    <w:p w:rsidR="002119B5" w:rsidRPr="00B94723" w:rsidRDefault="00F95B0C" w:rsidP="002119B5">
                      <w:pPr>
                        <w:numPr>
                          <w:ilvl w:val="0"/>
                          <w:numId w:val="13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Report</w:t>
                      </w:r>
                      <w:r w:rsidR="002119B5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unsafe equipment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  <w:r w:rsidR="002119B5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</w:p>
                    <w:p w:rsidR="002119B5" w:rsidRPr="00B94723" w:rsidRDefault="00F95B0C" w:rsidP="002119B5">
                      <w:pPr>
                        <w:numPr>
                          <w:ilvl w:val="0"/>
                          <w:numId w:val="13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Staff</w:t>
                      </w:r>
                      <w:r w:rsidR="002119B5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to have training in safe manual handling </w:t>
                      </w:r>
                      <w:r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of service</w:t>
                      </w:r>
                      <w:r w:rsidR="002119B5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users and equipment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  <w:r w:rsidR="002119B5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5A328A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3762375</wp:posOffset>
                </wp:positionH>
                <wp:positionV relativeFrom="paragraph">
                  <wp:posOffset>15875</wp:posOffset>
                </wp:positionV>
                <wp:extent cx="2009775" cy="1866900"/>
                <wp:effectExtent l="0" t="0" r="0" b="0"/>
                <wp:wrapNone/>
                <wp:docPr id="62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775" cy="18669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1499" w:rsidRPr="00B94723" w:rsidRDefault="00F95B0C" w:rsidP="00A81499">
                            <w:pPr>
                              <w:numPr>
                                <w:ilvl w:val="0"/>
                                <w:numId w:val="1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Implement</w:t>
                            </w:r>
                            <w:r w:rsidR="00A81499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standard precautions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A81499" w:rsidRPr="00B94723" w:rsidRDefault="00F95B0C" w:rsidP="00A81499">
                            <w:pPr>
                              <w:numPr>
                                <w:ilvl w:val="0"/>
                                <w:numId w:val="1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Have</w:t>
                            </w:r>
                            <w:r w:rsidR="00A81499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a spill kit in the car and use it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DC3C97" w:rsidRPr="00B94723" w:rsidRDefault="00F95B0C" w:rsidP="00A81499">
                            <w:pPr>
                              <w:numPr>
                                <w:ilvl w:val="0"/>
                                <w:numId w:val="1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</w:t>
                            </w:r>
                            <w:r w:rsidR="00A81499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tay at home if you or </w:t>
                            </w:r>
                            <w:r w:rsidR="00F6585F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the </w:t>
                            </w:r>
                          </w:p>
                          <w:p w:rsidR="004702E4" w:rsidRPr="00B94723" w:rsidRDefault="004702E4" w:rsidP="004702E4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   </w:t>
                            </w:r>
                            <w:r w:rsidR="00F6585F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service user you </w:t>
                            </w:r>
                            <w:r w:rsidR="00F95B0C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visit have</w:t>
                            </w:r>
                            <w:r w:rsidR="00A81499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A81499" w:rsidRPr="00B94723" w:rsidRDefault="004702E4" w:rsidP="004702E4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   </w:t>
                            </w:r>
                            <w:r w:rsidR="00A81499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the flu</w:t>
                            </w:r>
                            <w:r w:rsidR="00F95B0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  <w:r w:rsidR="00A81499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A81499" w:rsidRPr="00B94723" w:rsidRDefault="00F95B0C" w:rsidP="00A81499">
                            <w:pPr>
                              <w:numPr>
                                <w:ilvl w:val="0"/>
                                <w:numId w:val="1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Familiarise</w:t>
                            </w:r>
                            <w:r w:rsidR="00A81499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yourself with the </w:t>
                            </w:r>
                            <w:r w:rsidR="009259BC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</w:t>
                            </w:r>
                            <w:r w:rsidR="00A81499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nfection </w:t>
                            </w:r>
                            <w:r w:rsidR="009259BC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</w:t>
                            </w:r>
                            <w:r w:rsidR="00A81499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revention and </w:t>
                            </w:r>
                            <w:r w:rsidR="009259BC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</w:t>
                            </w:r>
                            <w:r w:rsidR="00A81499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ontrol </w:t>
                            </w:r>
                            <w:r w:rsidR="009259BC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m</w:t>
                            </w:r>
                            <w:r w:rsidR="00A81499" w:rsidRPr="00B9472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anual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46" type="#_x0000_t202" style="position:absolute;margin-left:296.25pt;margin-top:1.25pt;width:158.25pt;height:14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" fillcolor="#f2f2f2" stroked="f">
                <v:textbox>
                  <w:txbxContent>
                    <w:p w:rsidR="00A81499" w:rsidRPr="00B94723" w:rsidRDefault="00F95B0C" w:rsidP="00A81499">
                      <w:pPr>
                        <w:numPr>
                          <w:ilvl w:val="0"/>
                          <w:numId w:val="14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Implement</w:t>
                      </w:r>
                      <w:r w:rsidR="00A81499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standard precautions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A81499" w:rsidRPr="00B94723" w:rsidRDefault="00F95B0C" w:rsidP="00A81499">
                      <w:pPr>
                        <w:numPr>
                          <w:ilvl w:val="0"/>
                          <w:numId w:val="14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Have</w:t>
                      </w:r>
                      <w:r w:rsidR="00A81499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a spill kit in the car and use it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DC3C97" w:rsidRPr="00B94723" w:rsidRDefault="00F95B0C" w:rsidP="00A81499">
                      <w:pPr>
                        <w:numPr>
                          <w:ilvl w:val="0"/>
                          <w:numId w:val="14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S</w:t>
                      </w:r>
                      <w:r w:rsidR="00A81499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tay at home if you or </w:t>
                      </w:r>
                      <w:r w:rsidR="00F6585F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the </w:t>
                      </w:r>
                    </w:p>
                    <w:p w:rsidR="004702E4" w:rsidRPr="00B94723" w:rsidRDefault="004702E4" w:rsidP="004702E4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   </w:t>
                      </w:r>
                      <w:r w:rsidR="00F6585F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service user you </w:t>
                      </w:r>
                      <w:r w:rsidR="00F95B0C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visit have</w:t>
                      </w:r>
                      <w:r w:rsidR="00A81499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r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</w:p>
                    <w:p w:rsidR="00A81499" w:rsidRPr="00B94723" w:rsidRDefault="004702E4" w:rsidP="004702E4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   </w:t>
                      </w:r>
                      <w:r w:rsidR="00A81499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the flu</w:t>
                      </w:r>
                      <w:r w:rsidR="00F95B0C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  <w:r w:rsidR="00A81499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</w:p>
                    <w:p w:rsidR="00A81499" w:rsidRPr="00B94723" w:rsidRDefault="00F95B0C" w:rsidP="00A81499">
                      <w:pPr>
                        <w:numPr>
                          <w:ilvl w:val="0"/>
                          <w:numId w:val="14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Familiarise</w:t>
                      </w:r>
                      <w:r w:rsidR="00A81499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yourself with the </w:t>
                      </w:r>
                      <w:r w:rsidR="009259BC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i</w:t>
                      </w:r>
                      <w:r w:rsidR="00A81499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nfection </w:t>
                      </w:r>
                      <w:r w:rsidR="009259BC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p</w:t>
                      </w:r>
                      <w:r w:rsidR="00A81499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revention and </w:t>
                      </w:r>
                      <w:r w:rsidR="009259BC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c</w:t>
                      </w:r>
                      <w:r w:rsidR="00A81499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ontrol </w:t>
                      </w:r>
                      <w:r w:rsidR="009259BC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m</w:t>
                      </w:r>
                      <w:r w:rsidR="00A81499" w:rsidRPr="00B94723">
                        <w:rPr>
                          <w:rFonts w:ascii="Calibri" w:hAnsi="Calibri" w:cs="Calibri"/>
                          <w:sz w:val="22"/>
                          <w:szCs w:val="22"/>
                        </w:rPr>
                        <w:t>anual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B975A9" w:rsidRPr="00B94723" w:rsidRDefault="00C16C89" w:rsidP="00C16C89">
      <w:pPr>
        <w:tabs>
          <w:tab w:val="left" w:pos="8010"/>
        </w:tabs>
        <w:rPr>
          <w:rFonts w:ascii="Calibri" w:hAnsi="Calibri" w:cs="Calibri"/>
          <w:sz w:val="22"/>
          <w:szCs w:val="22"/>
        </w:rPr>
      </w:pPr>
      <w:r w:rsidRPr="00B94723">
        <w:rPr>
          <w:rFonts w:ascii="Calibri" w:hAnsi="Calibri" w:cs="Calibri"/>
          <w:sz w:val="22"/>
          <w:szCs w:val="22"/>
        </w:rPr>
        <w:tab/>
      </w:r>
    </w:p>
    <w:p w:rsidR="00C16C89" w:rsidRPr="00B94723" w:rsidRDefault="00C16C89" w:rsidP="00C16C89">
      <w:pPr>
        <w:tabs>
          <w:tab w:val="left" w:pos="8010"/>
        </w:tabs>
        <w:rPr>
          <w:rFonts w:ascii="Calibri" w:hAnsi="Calibri" w:cs="Calibri"/>
          <w:sz w:val="22"/>
          <w:szCs w:val="22"/>
        </w:rPr>
      </w:pPr>
    </w:p>
    <w:p w:rsidR="006C33D7" w:rsidRPr="00B94723" w:rsidRDefault="006C33D7" w:rsidP="008C0C40">
      <w:pPr>
        <w:tabs>
          <w:tab w:val="left" w:pos="8010"/>
        </w:tabs>
        <w:rPr>
          <w:rFonts w:ascii="Calibri" w:hAnsi="Calibri" w:cs="Calibri"/>
          <w:sz w:val="22"/>
          <w:szCs w:val="22"/>
        </w:rPr>
      </w:pPr>
    </w:p>
    <w:p w:rsidR="006C33D7" w:rsidRPr="00B94723" w:rsidRDefault="006C33D7" w:rsidP="008C0C40">
      <w:pPr>
        <w:tabs>
          <w:tab w:val="left" w:pos="8010"/>
        </w:tabs>
        <w:rPr>
          <w:rFonts w:ascii="Calibri" w:hAnsi="Calibri" w:cs="Calibri"/>
          <w:sz w:val="22"/>
          <w:szCs w:val="22"/>
        </w:rPr>
      </w:pPr>
    </w:p>
    <w:p w:rsidR="00FA7D9F" w:rsidRPr="00B94723" w:rsidRDefault="00FA7D9F" w:rsidP="008C0C40">
      <w:pPr>
        <w:tabs>
          <w:tab w:val="left" w:pos="8010"/>
        </w:tabs>
        <w:rPr>
          <w:rFonts w:ascii="Calibri" w:hAnsi="Calibri" w:cs="Calibri"/>
          <w:sz w:val="22"/>
          <w:szCs w:val="22"/>
        </w:rPr>
      </w:pPr>
    </w:p>
    <w:p w:rsidR="00FA7D9F" w:rsidRPr="00B94723" w:rsidRDefault="00FA7D9F" w:rsidP="008C0C40">
      <w:pPr>
        <w:tabs>
          <w:tab w:val="left" w:pos="8010"/>
        </w:tabs>
        <w:rPr>
          <w:rFonts w:ascii="Calibri" w:hAnsi="Calibri" w:cs="Calibri"/>
          <w:sz w:val="22"/>
          <w:szCs w:val="22"/>
        </w:rPr>
      </w:pPr>
    </w:p>
    <w:p w:rsidR="00FA7D9F" w:rsidRPr="00B94723" w:rsidRDefault="00FA7D9F" w:rsidP="008C0C40">
      <w:pPr>
        <w:tabs>
          <w:tab w:val="left" w:pos="8010"/>
        </w:tabs>
        <w:rPr>
          <w:rFonts w:ascii="Calibri" w:hAnsi="Calibri" w:cs="Calibri"/>
          <w:sz w:val="22"/>
          <w:szCs w:val="22"/>
        </w:rPr>
      </w:pPr>
    </w:p>
    <w:p w:rsidR="00D7109A" w:rsidRPr="00B94723" w:rsidRDefault="00D7109A" w:rsidP="00171634">
      <w:pPr>
        <w:rPr>
          <w:rFonts w:ascii="Calibri" w:hAnsi="Calibri" w:cs="Calibri"/>
          <w:sz w:val="22"/>
          <w:szCs w:val="22"/>
        </w:rPr>
        <w:sectPr w:rsidR="00D7109A" w:rsidRPr="00B94723" w:rsidSect="00E216ED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719" w:right="1440" w:bottom="993" w:left="1440" w:header="340" w:footer="0" w:gutter="0"/>
          <w:cols w:space="708"/>
          <w:titlePg/>
          <w:docGrid w:linePitch="360"/>
        </w:sectPr>
      </w:pPr>
    </w:p>
    <w:p w:rsidR="005C5CBB" w:rsidRPr="00B94723" w:rsidRDefault="00D7109A" w:rsidP="00D7109A">
      <w:pPr>
        <w:pStyle w:val="Heading1"/>
        <w:rPr>
          <w:rFonts w:ascii="Calibri" w:hAnsi="Calibri" w:cs="Calibri"/>
          <w:sz w:val="28"/>
          <w:szCs w:val="28"/>
        </w:rPr>
      </w:pPr>
      <w:r w:rsidRPr="00B94723">
        <w:rPr>
          <w:rFonts w:ascii="Calibri" w:hAnsi="Calibri" w:cs="Calibri"/>
          <w:sz w:val="28"/>
          <w:szCs w:val="28"/>
        </w:rPr>
        <w:lastRenderedPageBreak/>
        <w:t>Co</w:t>
      </w:r>
      <w:r w:rsidR="005C5CBB" w:rsidRPr="00B94723">
        <w:rPr>
          <w:rFonts w:ascii="Calibri" w:hAnsi="Calibri" w:cs="Calibri"/>
          <w:sz w:val="28"/>
          <w:szCs w:val="28"/>
        </w:rPr>
        <w:t>nsultation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2268"/>
      </w:tblGrid>
      <w:tr w:rsidR="005C5CBB" w:rsidRPr="003335DB" w:rsidTr="00B94723">
        <w:tc>
          <w:tcPr>
            <w:tcW w:w="4111" w:type="dxa"/>
            <w:shd w:val="clear" w:color="auto" w:fill="auto"/>
          </w:tcPr>
          <w:p w:rsidR="005C5CBB" w:rsidRPr="00B94723" w:rsidRDefault="005C5CBB" w:rsidP="00B94723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  <w:r w:rsidRPr="00B94723">
              <w:rPr>
                <w:rFonts w:ascii="Calibri" w:hAnsi="Calibri" w:cs="Calibri"/>
                <w:sz w:val="22"/>
                <w:szCs w:val="22"/>
              </w:rPr>
              <w:t>Group/Role</w:t>
            </w:r>
          </w:p>
        </w:tc>
        <w:tc>
          <w:tcPr>
            <w:tcW w:w="2268" w:type="dxa"/>
            <w:shd w:val="clear" w:color="auto" w:fill="auto"/>
          </w:tcPr>
          <w:p w:rsidR="005C5CBB" w:rsidRPr="00B94723" w:rsidRDefault="005C5CBB" w:rsidP="00B94723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  <w:r w:rsidRPr="00B94723">
              <w:rPr>
                <w:rFonts w:ascii="Calibri" w:hAnsi="Calibri" w:cs="Calibri"/>
                <w:sz w:val="22"/>
                <w:szCs w:val="22"/>
              </w:rPr>
              <w:t>Date</w:t>
            </w:r>
          </w:p>
        </w:tc>
      </w:tr>
      <w:tr w:rsidR="005C5CBB" w:rsidRPr="003335DB" w:rsidTr="00B94723">
        <w:tc>
          <w:tcPr>
            <w:tcW w:w="4111" w:type="dxa"/>
            <w:shd w:val="clear" w:color="auto" w:fill="auto"/>
          </w:tcPr>
          <w:p w:rsidR="005C5CBB" w:rsidRPr="00B94723" w:rsidRDefault="005C5CBB" w:rsidP="00B94723">
            <w:pPr>
              <w:tabs>
                <w:tab w:val="left" w:pos="1275"/>
              </w:tabs>
              <w:rPr>
                <w:rFonts w:ascii="Calibri" w:hAnsi="Calibri" w:cs="Calibri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5C5CBB" w:rsidRPr="00B94723" w:rsidRDefault="005C5CBB" w:rsidP="00B94723">
            <w:pPr>
              <w:tabs>
                <w:tab w:val="left" w:pos="1275"/>
              </w:tabs>
              <w:rPr>
                <w:rFonts w:ascii="Calibri" w:hAnsi="Calibri" w:cs="Calibri"/>
                <w:szCs w:val="22"/>
              </w:rPr>
            </w:pPr>
          </w:p>
        </w:tc>
      </w:tr>
      <w:tr w:rsidR="005C5CBB" w:rsidRPr="003335DB" w:rsidTr="00B94723">
        <w:tc>
          <w:tcPr>
            <w:tcW w:w="4111" w:type="dxa"/>
            <w:shd w:val="clear" w:color="auto" w:fill="auto"/>
          </w:tcPr>
          <w:p w:rsidR="005C5CBB" w:rsidRPr="00B94723" w:rsidRDefault="005C5CBB" w:rsidP="00B94723">
            <w:pPr>
              <w:tabs>
                <w:tab w:val="left" w:pos="1275"/>
              </w:tabs>
              <w:rPr>
                <w:rFonts w:ascii="Calibri" w:hAnsi="Calibri" w:cs="Calibri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5C5CBB" w:rsidRPr="00B94723" w:rsidRDefault="005C5CBB" w:rsidP="00B94723">
            <w:pPr>
              <w:tabs>
                <w:tab w:val="left" w:pos="1275"/>
              </w:tabs>
              <w:rPr>
                <w:rFonts w:ascii="Calibri" w:hAnsi="Calibri" w:cs="Calibri"/>
                <w:szCs w:val="22"/>
              </w:rPr>
            </w:pPr>
          </w:p>
        </w:tc>
      </w:tr>
      <w:tr w:rsidR="005C5CBB" w:rsidRPr="003335DB" w:rsidTr="00B94723">
        <w:tc>
          <w:tcPr>
            <w:tcW w:w="4111" w:type="dxa"/>
            <w:shd w:val="clear" w:color="auto" w:fill="auto"/>
          </w:tcPr>
          <w:p w:rsidR="005C5CBB" w:rsidRPr="00B94723" w:rsidRDefault="005C5CBB" w:rsidP="00B94723">
            <w:pPr>
              <w:tabs>
                <w:tab w:val="left" w:pos="1275"/>
              </w:tabs>
              <w:rPr>
                <w:rFonts w:ascii="Calibri" w:hAnsi="Calibri" w:cs="Calibri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5C5CBB" w:rsidRPr="00B94723" w:rsidRDefault="005C5CBB" w:rsidP="00B94723">
            <w:pPr>
              <w:tabs>
                <w:tab w:val="left" w:pos="1275"/>
              </w:tabs>
              <w:rPr>
                <w:rFonts w:ascii="Calibri" w:hAnsi="Calibri" w:cs="Calibri"/>
                <w:szCs w:val="22"/>
              </w:rPr>
            </w:pPr>
          </w:p>
        </w:tc>
      </w:tr>
      <w:tr w:rsidR="005C5CBB" w:rsidRPr="003335DB" w:rsidTr="00B94723">
        <w:tc>
          <w:tcPr>
            <w:tcW w:w="4111" w:type="dxa"/>
            <w:shd w:val="clear" w:color="auto" w:fill="auto"/>
          </w:tcPr>
          <w:p w:rsidR="005C5CBB" w:rsidRPr="00B94723" w:rsidRDefault="005C5CBB" w:rsidP="00B94723">
            <w:pPr>
              <w:tabs>
                <w:tab w:val="left" w:pos="1275"/>
              </w:tabs>
              <w:rPr>
                <w:rFonts w:ascii="Calibri" w:hAnsi="Calibri" w:cs="Calibri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5C5CBB" w:rsidRPr="00B94723" w:rsidRDefault="005C5CBB" w:rsidP="00B94723">
            <w:pPr>
              <w:tabs>
                <w:tab w:val="left" w:pos="1275"/>
              </w:tabs>
              <w:rPr>
                <w:rFonts w:ascii="Calibri" w:hAnsi="Calibri" w:cs="Calibri"/>
                <w:szCs w:val="22"/>
              </w:rPr>
            </w:pPr>
          </w:p>
        </w:tc>
      </w:tr>
    </w:tbl>
    <w:p w:rsidR="00171634" w:rsidRPr="00B94723" w:rsidRDefault="00171634" w:rsidP="005C5CBB">
      <w:pPr>
        <w:tabs>
          <w:tab w:val="left" w:pos="1650"/>
        </w:tabs>
        <w:rPr>
          <w:rFonts w:ascii="Calibri" w:hAnsi="Calibri" w:cs="Calibri"/>
          <w:sz w:val="22"/>
          <w:szCs w:val="22"/>
        </w:rPr>
      </w:pPr>
    </w:p>
    <w:p w:rsidR="008C0C40" w:rsidRPr="00B94723" w:rsidRDefault="008C0C40" w:rsidP="00171634">
      <w:pPr>
        <w:rPr>
          <w:rFonts w:ascii="Calibri" w:hAnsi="Calibri" w:cs="Calibri"/>
          <w:sz w:val="22"/>
          <w:szCs w:val="22"/>
        </w:rPr>
      </w:pPr>
    </w:p>
    <w:p w:rsidR="00171634" w:rsidRPr="00B94723" w:rsidRDefault="00171634" w:rsidP="00171634">
      <w:pPr>
        <w:rPr>
          <w:rFonts w:ascii="Calibri" w:hAnsi="Calibri" w:cs="Calibri"/>
          <w:sz w:val="22"/>
          <w:szCs w:val="22"/>
        </w:rPr>
      </w:pPr>
    </w:p>
    <w:p w:rsidR="00C16C89" w:rsidRPr="00B94723" w:rsidRDefault="00171634" w:rsidP="00171634">
      <w:pPr>
        <w:tabs>
          <w:tab w:val="left" w:pos="1455"/>
        </w:tabs>
        <w:rPr>
          <w:rFonts w:ascii="Calibri" w:hAnsi="Calibri" w:cs="Calibri"/>
          <w:sz w:val="22"/>
          <w:szCs w:val="22"/>
        </w:rPr>
      </w:pPr>
      <w:r w:rsidRPr="00B94723">
        <w:rPr>
          <w:rFonts w:ascii="Calibri" w:hAnsi="Calibri" w:cs="Calibri"/>
          <w:sz w:val="22"/>
          <w:szCs w:val="22"/>
        </w:rPr>
        <w:tab/>
      </w:r>
    </w:p>
    <w:sectPr w:rsidR="00C16C89" w:rsidRPr="00B94723" w:rsidSect="00F16695">
      <w:pgSz w:w="11906" w:h="16838"/>
      <w:pgMar w:top="1440" w:right="720" w:bottom="1134" w:left="179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3C2" w:rsidRDefault="009643C2">
      <w:r>
        <w:separator/>
      </w:r>
    </w:p>
  </w:endnote>
  <w:endnote w:type="continuationSeparator" w:id="0">
    <w:p w:rsidR="009643C2" w:rsidRDefault="00964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restonScript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526"/>
      <w:gridCol w:w="709"/>
      <w:gridCol w:w="1417"/>
      <w:gridCol w:w="181"/>
      <w:gridCol w:w="705"/>
      <w:gridCol w:w="992"/>
      <w:gridCol w:w="567"/>
      <w:gridCol w:w="1276"/>
    </w:tblGrid>
    <w:tr w:rsidR="00053B5B" w:rsidRPr="00D32694" w:rsidTr="00B94723">
      <w:tc>
        <w:tcPr>
          <w:tcW w:w="1526" w:type="dxa"/>
          <w:shd w:val="clear" w:color="auto" w:fill="auto"/>
        </w:tcPr>
        <w:p w:rsidR="00053B5B" w:rsidRPr="00B94723" w:rsidRDefault="00053B5B" w:rsidP="000647FB">
          <w:pPr>
            <w:pStyle w:val="Footer"/>
            <w:rPr>
              <w:rFonts w:ascii="Calibri" w:hAnsi="Calibri" w:cs="Calibri"/>
              <w:sz w:val="22"/>
              <w:szCs w:val="22"/>
            </w:rPr>
          </w:pPr>
          <w:r w:rsidRPr="00B94723">
            <w:rPr>
              <w:rFonts w:ascii="Calibri" w:hAnsi="Calibri" w:cs="Calibri"/>
              <w:sz w:val="22"/>
              <w:szCs w:val="22"/>
            </w:rPr>
            <w:t>Version:</w:t>
          </w:r>
        </w:p>
      </w:tc>
      <w:tc>
        <w:tcPr>
          <w:tcW w:w="709" w:type="dxa"/>
          <w:shd w:val="clear" w:color="auto" w:fill="auto"/>
        </w:tcPr>
        <w:p w:rsidR="00053B5B" w:rsidRPr="00B94723" w:rsidRDefault="00053B5B" w:rsidP="000647FB">
          <w:pPr>
            <w:pStyle w:val="Footer"/>
            <w:rPr>
              <w:rFonts w:ascii="Calibri" w:hAnsi="Calibri" w:cs="Calibri"/>
              <w:sz w:val="22"/>
              <w:szCs w:val="22"/>
            </w:rPr>
          </w:pPr>
          <w:r w:rsidRPr="00B94723">
            <w:rPr>
              <w:rFonts w:ascii="Calibri" w:hAnsi="Calibri" w:cs="Calibri"/>
              <w:sz w:val="22"/>
              <w:szCs w:val="22"/>
            </w:rPr>
            <w:t>D1</w:t>
          </w:r>
        </w:p>
      </w:tc>
      <w:tc>
        <w:tcPr>
          <w:tcW w:w="1417" w:type="dxa"/>
          <w:shd w:val="clear" w:color="auto" w:fill="auto"/>
        </w:tcPr>
        <w:p w:rsidR="00053B5B" w:rsidRPr="00B94723" w:rsidRDefault="00053B5B" w:rsidP="000647FB">
          <w:pPr>
            <w:pStyle w:val="Footer"/>
            <w:rPr>
              <w:rFonts w:ascii="Calibri" w:hAnsi="Calibri" w:cs="Calibri"/>
              <w:sz w:val="22"/>
              <w:szCs w:val="22"/>
            </w:rPr>
          </w:pPr>
          <w:r w:rsidRPr="00B94723">
            <w:rPr>
              <w:rFonts w:ascii="Calibri" w:hAnsi="Calibri" w:cs="Calibri"/>
              <w:sz w:val="22"/>
              <w:szCs w:val="22"/>
            </w:rPr>
            <w:t>Issue Date</w:t>
          </w:r>
        </w:p>
      </w:tc>
      <w:tc>
        <w:tcPr>
          <w:tcW w:w="709" w:type="dxa"/>
          <w:gridSpan w:val="2"/>
          <w:shd w:val="clear" w:color="auto" w:fill="auto"/>
        </w:tcPr>
        <w:p w:rsidR="00053B5B" w:rsidRPr="00B94723" w:rsidRDefault="00053B5B" w:rsidP="000647FB">
          <w:pPr>
            <w:pStyle w:val="Footer"/>
            <w:rPr>
              <w:rFonts w:ascii="Calibri" w:hAnsi="Calibri" w:cs="Calibri"/>
              <w:sz w:val="22"/>
              <w:szCs w:val="22"/>
            </w:rPr>
          </w:pPr>
          <w:r w:rsidRPr="00B94723">
            <w:rPr>
              <w:rFonts w:ascii="Calibri" w:hAnsi="Calibri" w:cs="Calibri"/>
              <w:sz w:val="22"/>
              <w:szCs w:val="22"/>
            </w:rPr>
            <w:t>050414</w:t>
          </w:r>
        </w:p>
      </w:tc>
      <w:tc>
        <w:tcPr>
          <w:tcW w:w="1559" w:type="dxa"/>
          <w:gridSpan w:val="2"/>
          <w:shd w:val="clear" w:color="auto" w:fill="auto"/>
        </w:tcPr>
        <w:p w:rsidR="00053B5B" w:rsidRPr="00B94723" w:rsidRDefault="00053B5B" w:rsidP="000647FB">
          <w:pPr>
            <w:pStyle w:val="Footer"/>
            <w:rPr>
              <w:rFonts w:ascii="Calibri" w:hAnsi="Calibri" w:cs="Calibri"/>
              <w:sz w:val="22"/>
              <w:szCs w:val="22"/>
            </w:rPr>
          </w:pPr>
          <w:r w:rsidRPr="00B94723">
            <w:rPr>
              <w:rFonts w:ascii="Calibri" w:hAnsi="Calibri" w:cs="Calibri"/>
              <w:sz w:val="22"/>
              <w:szCs w:val="22"/>
            </w:rPr>
            <w:t>Created by:</w:t>
          </w:r>
        </w:p>
      </w:tc>
      <w:tc>
        <w:tcPr>
          <w:tcW w:w="1276" w:type="dxa"/>
          <w:shd w:val="clear" w:color="auto" w:fill="auto"/>
        </w:tcPr>
        <w:p w:rsidR="00053B5B" w:rsidRPr="00B94723" w:rsidRDefault="00053B5B" w:rsidP="000647FB">
          <w:pPr>
            <w:pStyle w:val="Footer"/>
            <w:rPr>
              <w:rFonts w:ascii="Calibri" w:hAnsi="Calibri" w:cs="Calibri"/>
              <w:sz w:val="22"/>
              <w:szCs w:val="22"/>
            </w:rPr>
          </w:pPr>
          <w:r w:rsidRPr="00B94723">
            <w:rPr>
              <w:rFonts w:ascii="Calibri" w:hAnsi="Calibri" w:cs="Calibri"/>
              <w:sz w:val="22"/>
              <w:szCs w:val="22"/>
            </w:rPr>
            <w:t>GSHarnisch</w:t>
          </w:r>
        </w:p>
      </w:tc>
    </w:tr>
    <w:tr w:rsidR="00053B5B" w:rsidRPr="00D32694" w:rsidTr="00B94723">
      <w:trPr>
        <w:gridAfter w:val="2"/>
        <w:wAfter w:w="1843" w:type="dxa"/>
      </w:trPr>
      <w:tc>
        <w:tcPr>
          <w:tcW w:w="1526" w:type="dxa"/>
          <w:shd w:val="clear" w:color="auto" w:fill="auto"/>
        </w:tcPr>
        <w:p w:rsidR="00053B5B" w:rsidRPr="00B94723" w:rsidRDefault="00053B5B" w:rsidP="000647FB">
          <w:pPr>
            <w:pStyle w:val="Footer"/>
            <w:rPr>
              <w:rFonts w:ascii="Calibri" w:hAnsi="Calibri" w:cs="Calibri"/>
              <w:sz w:val="22"/>
              <w:szCs w:val="22"/>
            </w:rPr>
          </w:pPr>
          <w:r w:rsidRPr="00B94723">
            <w:rPr>
              <w:rFonts w:ascii="Calibri" w:hAnsi="Calibri" w:cs="Calibri"/>
              <w:sz w:val="22"/>
              <w:szCs w:val="22"/>
            </w:rPr>
            <w:t>Review Date</w:t>
          </w:r>
        </w:p>
      </w:tc>
      <w:tc>
        <w:tcPr>
          <w:tcW w:w="709" w:type="dxa"/>
          <w:shd w:val="clear" w:color="auto" w:fill="auto"/>
        </w:tcPr>
        <w:p w:rsidR="00053B5B" w:rsidRPr="00B94723" w:rsidRDefault="00053B5B" w:rsidP="000647FB">
          <w:pPr>
            <w:pStyle w:val="Footer"/>
            <w:rPr>
              <w:rFonts w:ascii="Calibri" w:hAnsi="Calibri" w:cs="Calibri"/>
              <w:sz w:val="22"/>
              <w:szCs w:val="22"/>
            </w:rPr>
          </w:pPr>
        </w:p>
      </w:tc>
      <w:tc>
        <w:tcPr>
          <w:tcW w:w="1559" w:type="dxa"/>
          <w:gridSpan w:val="2"/>
          <w:shd w:val="clear" w:color="auto" w:fill="auto"/>
        </w:tcPr>
        <w:p w:rsidR="00053B5B" w:rsidRPr="00B94723" w:rsidRDefault="00053B5B" w:rsidP="000647FB">
          <w:pPr>
            <w:pStyle w:val="Footer"/>
            <w:rPr>
              <w:rFonts w:ascii="Calibri" w:hAnsi="Calibri" w:cs="Calibri"/>
              <w:sz w:val="22"/>
              <w:szCs w:val="22"/>
            </w:rPr>
          </w:pPr>
          <w:r w:rsidRPr="00B94723">
            <w:rPr>
              <w:rFonts w:ascii="Calibri" w:hAnsi="Calibri" w:cs="Calibri"/>
              <w:sz w:val="22"/>
              <w:szCs w:val="22"/>
            </w:rPr>
            <w:t>Authorised by:</w:t>
          </w:r>
        </w:p>
      </w:tc>
      <w:tc>
        <w:tcPr>
          <w:tcW w:w="1559" w:type="dxa"/>
          <w:gridSpan w:val="2"/>
          <w:shd w:val="clear" w:color="auto" w:fill="auto"/>
        </w:tcPr>
        <w:p w:rsidR="00053B5B" w:rsidRPr="00B94723" w:rsidRDefault="00053B5B" w:rsidP="000647FB">
          <w:pPr>
            <w:pStyle w:val="Footer"/>
            <w:rPr>
              <w:rFonts w:ascii="Calibri" w:hAnsi="Calibri" w:cs="Calibri"/>
              <w:sz w:val="22"/>
              <w:szCs w:val="22"/>
            </w:rPr>
          </w:pPr>
        </w:p>
      </w:tc>
    </w:tr>
  </w:tbl>
  <w:p w:rsidR="005C5434" w:rsidRPr="005C4C25" w:rsidRDefault="005C5434" w:rsidP="006C33D7">
    <w:pPr>
      <w:pStyle w:val="Footer"/>
      <w:ind w:left="115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303" w:type="dxa"/>
      <w:tblInd w:w="-126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722"/>
      <w:gridCol w:w="1275"/>
      <w:gridCol w:w="1264"/>
      <w:gridCol w:w="862"/>
      <w:gridCol w:w="1118"/>
      <w:gridCol w:w="1559"/>
      <w:gridCol w:w="1272"/>
    </w:tblGrid>
    <w:tr w:rsidR="004D0251" w:rsidRPr="00022CBE" w:rsidTr="00B0302E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D0251" w:rsidRPr="00022CBE" w:rsidRDefault="004D0251" w:rsidP="004D0251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022CBE">
            <w:rPr>
              <w:rFonts w:asciiTheme="minorHAnsi" w:hAnsiTheme="minorHAnsi" w:cstheme="minorHAnsi"/>
              <w:sz w:val="22"/>
              <w:szCs w:val="22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D0251" w:rsidRPr="00022CBE" w:rsidRDefault="004D0251" w:rsidP="004D0251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022CBE">
            <w:rPr>
              <w:rFonts w:asciiTheme="minorHAnsi" w:hAnsiTheme="minorHAnsi" w:cstheme="minorHAnsi"/>
              <w:sz w:val="22"/>
              <w:szCs w:val="22"/>
            </w:rPr>
            <w:t>V2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D0251" w:rsidRPr="00022CBE" w:rsidRDefault="004D0251" w:rsidP="004D0251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022CBE">
            <w:rPr>
              <w:rFonts w:asciiTheme="minorHAnsi" w:hAnsiTheme="minorHAnsi" w:cstheme="minorHAnsi"/>
              <w:sz w:val="22"/>
              <w:szCs w:val="22"/>
            </w:rPr>
            <w:t xml:space="preserve">Issued </w:t>
          </w:r>
        </w:p>
      </w:tc>
      <w:tc>
        <w:tcPr>
          <w:tcW w:w="172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D0251" w:rsidRPr="00022CBE" w:rsidRDefault="004D0251" w:rsidP="004D0251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 xml:space="preserve">September </w:t>
          </w:r>
          <w:r w:rsidRPr="00022CBE">
            <w:rPr>
              <w:rFonts w:asciiTheme="minorHAnsi" w:hAnsiTheme="minorHAnsi" w:cstheme="minorHAnsi"/>
              <w:sz w:val="22"/>
              <w:szCs w:val="22"/>
            </w:rPr>
            <w:t>2017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D0251" w:rsidRPr="00022CBE" w:rsidRDefault="004D0251" w:rsidP="004D0251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022CBE">
            <w:rPr>
              <w:rFonts w:asciiTheme="minorHAnsi" w:hAnsiTheme="minorHAnsi" w:cstheme="minorHAnsi"/>
              <w:sz w:val="22"/>
              <w:szCs w:val="22"/>
            </w:rPr>
            <w:t>Created by:</w:t>
          </w:r>
        </w:p>
      </w:tc>
      <w:tc>
        <w:tcPr>
          <w:tcW w:w="12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D0251" w:rsidRPr="00022CBE" w:rsidRDefault="004D0251" w:rsidP="004D0251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022CBE">
            <w:rPr>
              <w:rFonts w:asciiTheme="minorHAnsi" w:hAnsiTheme="minorHAnsi" w:cstheme="minorHAnsi"/>
              <w:sz w:val="22"/>
              <w:szCs w:val="22"/>
            </w:rPr>
            <w:t>GSHarnisch</w:t>
          </w:r>
        </w:p>
      </w:tc>
      <w:tc>
        <w:tcPr>
          <w:tcW w:w="862" w:type="dxa"/>
        </w:tcPr>
        <w:p w:rsidR="004D0251" w:rsidRPr="00022CBE" w:rsidRDefault="004D0251" w:rsidP="004D0251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022CBE">
            <w:rPr>
              <w:rFonts w:asciiTheme="minorHAnsi" w:hAnsiTheme="minorHAnsi" w:cstheme="minorHAnsi"/>
              <w:sz w:val="22"/>
              <w:szCs w:val="22"/>
            </w:rPr>
            <w:t xml:space="preserve">Review </w:t>
          </w:r>
        </w:p>
      </w:tc>
      <w:tc>
        <w:tcPr>
          <w:tcW w:w="1118" w:type="dxa"/>
        </w:tcPr>
        <w:p w:rsidR="004D0251" w:rsidRPr="00022CBE" w:rsidRDefault="004D0251" w:rsidP="004D0251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>Sept.</w:t>
          </w:r>
          <w:r w:rsidRPr="00022CBE">
            <w:rPr>
              <w:rFonts w:asciiTheme="minorHAnsi" w:hAnsiTheme="minorHAnsi" w:cstheme="minorHAnsi"/>
              <w:sz w:val="22"/>
              <w:szCs w:val="22"/>
            </w:rPr>
            <w:t>2020</w:t>
          </w:r>
        </w:p>
      </w:tc>
      <w:tc>
        <w:tcPr>
          <w:tcW w:w="1559" w:type="dxa"/>
        </w:tcPr>
        <w:p w:rsidR="004D0251" w:rsidRPr="00022CBE" w:rsidRDefault="004D0251" w:rsidP="004D0251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022CBE">
            <w:rPr>
              <w:rFonts w:asciiTheme="minorHAnsi" w:hAnsiTheme="minorHAnsi" w:cstheme="minorHAnsi"/>
              <w:sz w:val="22"/>
              <w:szCs w:val="22"/>
            </w:rPr>
            <w:t>Authorised by:</w:t>
          </w:r>
        </w:p>
      </w:tc>
      <w:tc>
        <w:tcPr>
          <w:tcW w:w="1272" w:type="dxa"/>
        </w:tcPr>
        <w:p w:rsidR="004D0251" w:rsidRPr="00022CBE" w:rsidRDefault="004D0251" w:rsidP="004D0251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</w:p>
      </w:tc>
    </w:tr>
  </w:tbl>
  <w:p w:rsidR="00F16695" w:rsidRDefault="00F16695" w:rsidP="004D0251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3C2" w:rsidRDefault="009643C2">
      <w:r>
        <w:separator/>
      </w:r>
    </w:p>
  </w:footnote>
  <w:footnote w:type="continuationSeparator" w:id="0">
    <w:p w:rsidR="009643C2" w:rsidRDefault="009643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6142" w:rsidRPr="00B94723" w:rsidRDefault="00896142" w:rsidP="005C5CBB">
    <w:pPr>
      <w:pStyle w:val="Header"/>
      <w:tabs>
        <w:tab w:val="left" w:pos="3825"/>
        <w:tab w:val="right" w:pos="9923"/>
      </w:tabs>
      <w:jc w:val="center"/>
      <w:rPr>
        <w:rFonts w:ascii="Calibri" w:hAnsi="Calibri" w:cs="Calibri"/>
        <w:sz w:val="22"/>
        <w:szCs w:val="22"/>
      </w:rPr>
    </w:pPr>
  </w:p>
  <w:p w:rsidR="005C5434" w:rsidRPr="00896142" w:rsidRDefault="005C5434" w:rsidP="00896142">
    <w:pPr>
      <w:pStyle w:val="Header"/>
      <w:numPr>
        <w:ins w:id="1" w:author="Unknown"/>
      </w:num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251" w:rsidRPr="00CF655B" w:rsidRDefault="004D0251" w:rsidP="004D0251">
    <w:pPr>
      <w:pStyle w:val="Header"/>
      <w:tabs>
        <w:tab w:val="left" w:pos="8430"/>
        <w:tab w:val="right" w:pos="10204"/>
      </w:tabs>
      <w:rPr>
        <w:rFonts w:ascii="Calibri" w:hAnsi="Calibri" w:cs="Calibri"/>
        <w:sz w:val="22"/>
        <w:szCs w:val="22"/>
      </w:rPr>
    </w:pPr>
    <w:r>
      <w:tab/>
    </w:r>
    <w:r>
      <w:rPr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4F361C6" wp14:editId="07FA8BA0">
              <wp:simplePos x="0" y="0"/>
              <wp:positionH relativeFrom="column">
                <wp:posOffset>-47625</wp:posOffset>
              </wp:positionH>
              <wp:positionV relativeFrom="paragraph">
                <wp:posOffset>-153670</wp:posOffset>
              </wp:positionV>
              <wp:extent cx="1476375" cy="304800"/>
              <wp:effectExtent l="0" t="0" r="0" b="0"/>
              <wp:wrapNone/>
              <wp:docPr id="32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637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D0251" w:rsidRPr="00CF655B" w:rsidRDefault="004D0251" w:rsidP="004D0251">
                          <w:pPr>
                            <w:rPr>
                              <w:rFonts w:ascii="Calibri" w:hAnsi="Calibri" w:cs="Calibri"/>
                              <w:szCs w:val="22"/>
                            </w:rPr>
                          </w:pPr>
                          <w:r w:rsidRPr="00CF655B">
                            <w:rPr>
                              <w:rFonts w:ascii="Calibri" w:hAnsi="Calibri" w:cs="Calibri"/>
                              <w:szCs w:val="22"/>
                              <w:highlight w:val="lightGray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F361C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47" type="#_x0000_t202" style="position:absolute;margin-left:-3.75pt;margin-top:-12.1pt;width:116.2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" stroked="f">
              <v:textbox>
                <w:txbxContent>
                  <w:p w:rsidR="004D0251" w:rsidRPr="00CF655B" w:rsidRDefault="004D0251" w:rsidP="004D0251">
                    <w:pPr>
                      <w:rPr>
                        <w:rFonts w:ascii="Calibri" w:hAnsi="Calibri" w:cs="Calibri"/>
                        <w:szCs w:val="22"/>
                      </w:rPr>
                    </w:pPr>
                    <w:r w:rsidRPr="00CF655B">
                      <w:rPr>
                        <w:rFonts w:ascii="Calibri" w:hAnsi="Calibri" w:cs="Calibri"/>
                        <w:szCs w:val="22"/>
                        <w:highlight w:val="lightGray"/>
                      </w:rPr>
                      <w:t>Service Logo</w:t>
                    </w:r>
                  </w:p>
                </w:txbxContent>
              </v:textbox>
            </v:shape>
          </w:pict>
        </mc:Fallback>
      </mc:AlternateContent>
    </w:r>
    <w:r>
      <w:t xml:space="preserve">                                                                                                                                                         </w:t>
    </w:r>
    <w:r>
      <w:rPr>
        <w:rFonts w:ascii="PrestonScript" w:hAnsi="PrestonScript"/>
        <w:color w:val="800000"/>
        <w:sz w:val="28"/>
        <w:szCs w:val="28"/>
      </w:rPr>
      <w:t xml:space="preserve">                                            </w:t>
    </w:r>
    <w:r w:rsidRPr="00CF655B">
      <w:rPr>
        <w:rFonts w:ascii="Calibri" w:hAnsi="Calibri" w:cs="Calibri"/>
        <w:sz w:val="22"/>
        <w:szCs w:val="22"/>
      </w:rPr>
      <w:t xml:space="preserve">Page </w:t>
    </w:r>
    <w:r w:rsidRPr="00CF655B">
      <w:rPr>
        <w:rFonts w:ascii="Calibri" w:hAnsi="Calibri" w:cs="Calibri"/>
        <w:b/>
        <w:bCs/>
        <w:sz w:val="22"/>
        <w:szCs w:val="22"/>
      </w:rPr>
      <w:fldChar w:fldCharType="begin"/>
    </w:r>
    <w:r w:rsidRPr="00CF655B">
      <w:rPr>
        <w:rFonts w:ascii="Calibri" w:hAnsi="Calibri" w:cs="Calibri"/>
        <w:b/>
        <w:bCs/>
        <w:sz w:val="22"/>
        <w:szCs w:val="22"/>
      </w:rPr>
      <w:instrText xml:space="preserve"> PAGE </w:instrText>
    </w:r>
    <w:r w:rsidRPr="00CF655B">
      <w:rPr>
        <w:rFonts w:ascii="Calibri" w:hAnsi="Calibri" w:cs="Calibri"/>
        <w:b/>
        <w:bCs/>
        <w:sz w:val="22"/>
        <w:szCs w:val="22"/>
      </w:rPr>
      <w:fldChar w:fldCharType="separate"/>
    </w:r>
    <w:r w:rsidR="00297345">
      <w:rPr>
        <w:rFonts w:ascii="Calibri" w:hAnsi="Calibri" w:cs="Calibri"/>
        <w:b/>
        <w:bCs/>
        <w:noProof/>
        <w:sz w:val="22"/>
        <w:szCs w:val="22"/>
      </w:rPr>
      <w:t>2</w:t>
    </w:r>
    <w:r w:rsidRPr="00CF655B">
      <w:rPr>
        <w:rFonts w:ascii="Calibri" w:hAnsi="Calibri" w:cs="Calibri"/>
        <w:b/>
        <w:bCs/>
        <w:sz w:val="22"/>
        <w:szCs w:val="22"/>
      </w:rPr>
      <w:fldChar w:fldCharType="end"/>
    </w:r>
    <w:r w:rsidRPr="00CF655B">
      <w:rPr>
        <w:rFonts w:ascii="Calibri" w:hAnsi="Calibri" w:cs="Calibri"/>
        <w:sz w:val="22"/>
        <w:szCs w:val="22"/>
      </w:rPr>
      <w:t xml:space="preserve"> of </w:t>
    </w:r>
    <w:r w:rsidRPr="00CF655B">
      <w:rPr>
        <w:rFonts w:ascii="Calibri" w:hAnsi="Calibri" w:cs="Calibri"/>
        <w:b/>
        <w:bCs/>
        <w:sz w:val="22"/>
        <w:szCs w:val="22"/>
      </w:rPr>
      <w:fldChar w:fldCharType="begin"/>
    </w:r>
    <w:r w:rsidRPr="00CF655B">
      <w:rPr>
        <w:rFonts w:ascii="Calibri" w:hAnsi="Calibri" w:cs="Calibri"/>
        <w:b/>
        <w:bCs/>
        <w:sz w:val="22"/>
        <w:szCs w:val="22"/>
      </w:rPr>
      <w:instrText xml:space="preserve"> NUMPAGES  </w:instrText>
    </w:r>
    <w:r w:rsidRPr="00CF655B">
      <w:rPr>
        <w:rFonts w:ascii="Calibri" w:hAnsi="Calibri" w:cs="Calibri"/>
        <w:b/>
        <w:bCs/>
        <w:sz w:val="22"/>
        <w:szCs w:val="22"/>
      </w:rPr>
      <w:fldChar w:fldCharType="separate"/>
    </w:r>
    <w:r w:rsidR="00297345">
      <w:rPr>
        <w:rFonts w:ascii="Calibri" w:hAnsi="Calibri" w:cs="Calibri"/>
        <w:b/>
        <w:bCs/>
        <w:noProof/>
        <w:sz w:val="22"/>
        <w:szCs w:val="22"/>
      </w:rPr>
      <w:t>2</w:t>
    </w:r>
    <w:r w:rsidRPr="00CF655B">
      <w:rPr>
        <w:rFonts w:ascii="Calibri" w:hAnsi="Calibri" w:cs="Calibri"/>
        <w:b/>
        <w:bCs/>
        <w:sz w:val="22"/>
        <w:szCs w:val="22"/>
      </w:rPr>
      <w:fldChar w:fldCharType="end"/>
    </w:r>
  </w:p>
  <w:p w:rsidR="004D0251" w:rsidRDefault="00B0302E" w:rsidP="00B0302E">
    <w:pPr>
      <w:pStyle w:val="Header"/>
      <w:tabs>
        <w:tab w:val="center" w:pos="6979"/>
        <w:tab w:val="left" w:pos="9930"/>
      </w:tabs>
    </w:pPr>
    <w:r>
      <w:rPr>
        <w:rFonts w:asciiTheme="minorHAnsi" w:hAnsiTheme="minorHAnsi" w:cstheme="minorHAnsi"/>
        <w:b/>
        <w:sz w:val="28"/>
        <w:szCs w:val="28"/>
      </w:rPr>
      <w:tab/>
    </w:r>
    <w:r>
      <w:rPr>
        <w:rFonts w:asciiTheme="minorHAnsi" w:hAnsiTheme="minorHAnsi" w:cstheme="minorHAnsi"/>
        <w:b/>
        <w:sz w:val="28"/>
        <w:szCs w:val="28"/>
      </w:rPr>
      <w:tab/>
    </w:r>
    <w:r w:rsidR="004D0251">
      <w:rPr>
        <w:rFonts w:asciiTheme="minorHAnsi" w:hAnsiTheme="minorHAnsi" w:cstheme="minorHAnsi"/>
        <w:b/>
        <w:sz w:val="28"/>
        <w:szCs w:val="28"/>
      </w:rPr>
      <w:t>Home Visit Safety Guidelines</w:t>
    </w:r>
    <w:r>
      <w:rPr>
        <w:rFonts w:asciiTheme="minorHAnsi" w:hAnsiTheme="minorHAnsi" w:cstheme="minorHAnsi"/>
        <w:b/>
        <w:sz w:val="28"/>
        <w:szCs w:val="28"/>
      </w:rPr>
      <w:tab/>
    </w:r>
  </w:p>
  <w:p w:rsidR="00504187" w:rsidRDefault="005041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C0354"/>
    <w:multiLevelType w:val="hybridMultilevel"/>
    <w:tmpl w:val="FE0CD0F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E1667A"/>
    <w:multiLevelType w:val="hybridMultilevel"/>
    <w:tmpl w:val="50C62B4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E97D87"/>
    <w:multiLevelType w:val="hybridMultilevel"/>
    <w:tmpl w:val="ED66F766"/>
    <w:lvl w:ilvl="0" w:tplc="0809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23"/>
        </w:tabs>
        <w:ind w:left="352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683"/>
        </w:tabs>
        <w:ind w:left="568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</w:rPr>
    </w:lvl>
  </w:abstractNum>
  <w:abstractNum w:abstractNumId="3" w15:restartNumberingAfterBreak="0">
    <w:nsid w:val="06190F60"/>
    <w:multiLevelType w:val="hybridMultilevel"/>
    <w:tmpl w:val="1652A904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7114A4C"/>
    <w:multiLevelType w:val="hybridMultilevel"/>
    <w:tmpl w:val="1C0C70B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A476BCD"/>
    <w:multiLevelType w:val="hybridMultilevel"/>
    <w:tmpl w:val="AF0624C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4F33022"/>
    <w:multiLevelType w:val="hybridMultilevel"/>
    <w:tmpl w:val="71EE598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94B546E"/>
    <w:multiLevelType w:val="hybridMultilevel"/>
    <w:tmpl w:val="9BE4F14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4B073D3"/>
    <w:multiLevelType w:val="hybridMultilevel"/>
    <w:tmpl w:val="7CD470C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98C69BD"/>
    <w:multiLevelType w:val="hybridMultilevel"/>
    <w:tmpl w:val="8AD8187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BB2DE4"/>
    <w:multiLevelType w:val="hybridMultilevel"/>
    <w:tmpl w:val="8ABA7F2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6BC608B"/>
    <w:multiLevelType w:val="hybridMultilevel"/>
    <w:tmpl w:val="24C63CF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313536E"/>
    <w:multiLevelType w:val="hybridMultilevel"/>
    <w:tmpl w:val="4DCAA454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97C02BD"/>
    <w:multiLevelType w:val="hybridMultilevel"/>
    <w:tmpl w:val="82E4E1F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A977A2B"/>
    <w:multiLevelType w:val="hybridMultilevel"/>
    <w:tmpl w:val="3E00D24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D75638E"/>
    <w:multiLevelType w:val="hybridMultilevel"/>
    <w:tmpl w:val="1C402C5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12"/>
  </w:num>
  <w:num w:numId="6">
    <w:abstractNumId w:val="5"/>
  </w:num>
  <w:num w:numId="7">
    <w:abstractNumId w:val="10"/>
  </w:num>
  <w:num w:numId="8">
    <w:abstractNumId w:val="4"/>
  </w:num>
  <w:num w:numId="9">
    <w:abstractNumId w:val="14"/>
  </w:num>
  <w:num w:numId="10">
    <w:abstractNumId w:val="15"/>
  </w:num>
  <w:num w:numId="11">
    <w:abstractNumId w:val="3"/>
  </w:num>
  <w:num w:numId="12">
    <w:abstractNumId w:val="13"/>
  </w:num>
  <w:num w:numId="13">
    <w:abstractNumId w:val="9"/>
  </w:num>
  <w:num w:numId="14">
    <w:abstractNumId w:val="8"/>
  </w:num>
  <w:num w:numId="15">
    <w:abstractNumId w:val="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>
      <o:colormru v:ext="edit" colors="#eaeaea,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D69"/>
    <w:rsid w:val="00003F02"/>
    <w:rsid w:val="0004504F"/>
    <w:rsid w:val="00050255"/>
    <w:rsid w:val="0005157A"/>
    <w:rsid w:val="00053B5B"/>
    <w:rsid w:val="00056D69"/>
    <w:rsid w:val="000647FB"/>
    <w:rsid w:val="0009259A"/>
    <w:rsid w:val="00097005"/>
    <w:rsid w:val="000C4D9F"/>
    <w:rsid w:val="000E6BB3"/>
    <w:rsid w:val="001139C1"/>
    <w:rsid w:val="001533F5"/>
    <w:rsid w:val="00160D18"/>
    <w:rsid w:val="00161DE0"/>
    <w:rsid w:val="00171634"/>
    <w:rsid w:val="00181B03"/>
    <w:rsid w:val="00191303"/>
    <w:rsid w:val="001A4A1F"/>
    <w:rsid w:val="001A7D55"/>
    <w:rsid w:val="001B0EE8"/>
    <w:rsid w:val="001B3274"/>
    <w:rsid w:val="001B485E"/>
    <w:rsid w:val="001C4E6A"/>
    <w:rsid w:val="001C6040"/>
    <w:rsid w:val="001C6DB5"/>
    <w:rsid w:val="002119B5"/>
    <w:rsid w:val="00214E5A"/>
    <w:rsid w:val="002156D6"/>
    <w:rsid w:val="00233067"/>
    <w:rsid w:val="00244810"/>
    <w:rsid w:val="002468B8"/>
    <w:rsid w:val="00297345"/>
    <w:rsid w:val="002A20EB"/>
    <w:rsid w:val="002A2AC8"/>
    <w:rsid w:val="002B02D0"/>
    <w:rsid w:val="002B5E58"/>
    <w:rsid w:val="002D7558"/>
    <w:rsid w:val="002E67E4"/>
    <w:rsid w:val="003043FD"/>
    <w:rsid w:val="003407CF"/>
    <w:rsid w:val="00370B43"/>
    <w:rsid w:val="003814E0"/>
    <w:rsid w:val="00385890"/>
    <w:rsid w:val="00392763"/>
    <w:rsid w:val="003B307B"/>
    <w:rsid w:val="003B6BD7"/>
    <w:rsid w:val="004152E8"/>
    <w:rsid w:val="0042269C"/>
    <w:rsid w:val="00446F99"/>
    <w:rsid w:val="00461494"/>
    <w:rsid w:val="004702E4"/>
    <w:rsid w:val="004731AC"/>
    <w:rsid w:val="00474B55"/>
    <w:rsid w:val="00490054"/>
    <w:rsid w:val="004B2EB6"/>
    <w:rsid w:val="004C56A8"/>
    <w:rsid w:val="004D0251"/>
    <w:rsid w:val="00504187"/>
    <w:rsid w:val="00504708"/>
    <w:rsid w:val="00520A2B"/>
    <w:rsid w:val="005732AF"/>
    <w:rsid w:val="00585B1B"/>
    <w:rsid w:val="005A30C4"/>
    <w:rsid w:val="005A328A"/>
    <w:rsid w:val="005B4B3B"/>
    <w:rsid w:val="005C4C25"/>
    <w:rsid w:val="005C5434"/>
    <w:rsid w:val="005C5CBB"/>
    <w:rsid w:val="005F2479"/>
    <w:rsid w:val="00617E8C"/>
    <w:rsid w:val="00621FA1"/>
    <w:rsid w:val="00641362"/>
    <w:rsid w:val="006502AC"/>
    <w:rsid w:val="006B2B83"/>
    <w:rsid w:val="006C33D7"/>
    <w:rsid w:val="006C5BCD"/>
    <w:rsid w:val="006E18CA"/>
    <w:rsid w:val="006F5879"/>
    <w:rsid w:val="006F5FFD"/>
    <w:rsid w:val="00700240"/>
    <w:rsid w:val="0070150B"/>
    <w:rsid w:val="00705145"/>
    <w:rsid w:val="00711E9E"/>
    <w:rsid w:val="00717E4A"/>
    <w:rsid w:val="00722CDE"/>
    <w:rsid w:val="00770EEA"/>
    <w:rsid w:val="00782A72"/>
    <w:rsid w:val="007A4778"/>
    <w:rsid w:val="007A5C74"/>
    <w:rsid w:val="007B1DAF"/>
    <w:rsid w:val="007B1FBF"/>
    <w:rsid w:val="007E0397"/>
    <w:rsid w:val="007E2AE2"/>
    <w:rsid w:val="00834175"/>
    <w:rsid w:val="0084352B"/>
    <w:rsid w:val="00856045"/>
    <w:rsid w:val="008565F4"/>
    <w:rsid w:val="008651D4"/>
    <w:rsid w:val="00894A77"/>
    <w:rsid w:val="00896142"/>
    <w:rsid w:val="008B75E4"/>
    <w:rsid w:val="008C0C40"/>
    <w:rsid w:val="008C673A"/>
    <w:rsid w:val="008E1561"/>
    <w:rsid w:val="008F2408"/>
    <w:rsid w:val="008F5FD4"/>
    <w:rsid w:val="008F78A3"/>
    <w:rsid w:val="008F7BE8"/>
    <w:rsid w:val="009177E3"/>
    <w:rsid w:val="009259BC"/>
    <w:rsid w:val="009643C2"/>
    <w:rsid w:val="00970FAB"/>
    <w:rsid w:val="009D7CF0"/>
    <w:rsid w:val="009E79B7"/>
    <w:rsid w:val="00A01D49"/>
    <w:rsid w:val="00A06F63"/>
    <w:rsid w:val="00A07C30"/>
    <w:rsid w:val="00A12479"/>
    <w:rsid w:val="00A3787E"/>
    <w:rsid w:val="00A436BC"/>
    <w:rsid w:val="00A55BE7"/>
    <w:rsid w:val="00A6232C"/>
    <w:rsid w:val="00A62DEB"/>
    <w:rsid w:val="00A65541"/>
    <w:rsid w:val="00A71211"/>
    <w:rsid w:val="00A76EE0"/>
    <w:rsid w:val="00A81499"/>
    <w:rsid w:val="00AD7267"/>
    <w:rsid w:val="00AD7D4F"/>
    <w:rsid w:val="00AE6B93"/>
    <w:rsid w:val="00B0302E"/>
    <w:rsid w:val="00B12A5B"/>
    <w:rsid w:val="00B3367A"/>
    <w:rsid w:val="00B47E56"/>
    <w:rsid w:val="00B55230"/>
    <w:rsid w:val="00B710E2"/>
    <w:rsid w:val="00B82375"/>
    <w:rsid w:val="00B94723"/>
    <w:rsid w:val="00B975A9"/>
    <w:rsid w:val="00B97EB9"/>
    <w:rsid w:val="00BB0666"/>
    <w:rsid w:val="00C16C89"/>
    <w:rsid w:val="00C36ADA"/>
    <w:rsid w:val="00C676F9"/>
    <w:rsid w:val="00C77341"/>
    <w:rsid w:val="00C900B9"/>
    <w:rsid w:val="00CA41C3"/>
    <w:rsid w:val="00D34CC3"/>
    <w:rsid w:val="00D70372"/>
    <w:rsid w:val="00D7109A"/>
    <w:rsid w:val="00D87E4D"/>
    <w:rsid w:val="00D9526F"/>
    <w:rsid w:val="00DC3C97"/>
    <w:rsid w:val="00DD1B80"/>
    <w:rsid w:val="00DD3D53"/>
    <w:rsid w:val="00DD77E3"/>
    <w:rsid w:val="00DE144E"/>
    <w:rsid w:val="00DF57FC"/>
    <w:rsid w:val="00E00049"/>
    <w:rsid w:val="00E17734"/>
    <w:rsid w:val="00E216ED"/>
    <w:rsid w:val="00E63818"/>
    <w:rsid w:val="00E76D66"/>
    <w:rsid w:val="00E83D4E"/>
    <w:rsid w:val="00E93B85"/>
    <w:rsid w:val="00EA11BF"/>
    <w:rsid w:val="00EF3552"/>
    <w:rsid w:val="00F009F3"/>
    <w:rsid w:val="00F16695"/>
    <w:rsid w:val="00F16DD7"/>
    <w:rsid w:val="00F37525"/>
    <w:rsid w:val="00F40435"/>
    <w:rsid w:val="00F46BE2"/>
    <w:rsid w:val="00F57C01"/>
    <w:rsid w:val="00F6585F"/>
    <w:rsid w:val="00F74CC3"/>
    <w:rsid w:val="00F754F3"/>
    <w:rsid w:val="00F95B0C"/>
    <w:rsid w:val="00FA7D9F"/>
    <w:rsid w:val="00FB2C88"/>
    <w:rsid w:val="00FC11E5"/>
    <w:rsid w:val="00FC2DF1"/>
    <w:rsid w:val="00FD0288"/>
    <w:rsid w:val="00FD6204"/>
    <w:rsid w:val="00FE43E3"/>
    <w:rsid w:val="00FE6B48"/>
    <w:rsid w:val="00FF2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eaeaea,#ddd"/>
    </o:shapedefaults>
    <o:shapelayout v:ext="edit">
      <o:idmap v:ext="edit" data="1"/>
    </o:shapelayout>
  </w:shapeDefaults>
  <w:decimalSymbol w:val="."/>
  <w:listSeparator w:val=","/>
  <w15:chartTrackingRefBased/>
  <w15:docId w15:val="{A5AB88C1-4309-42E1-BF57-57C7F0CD2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paragraph" w:styleId="Heading1">
    <w:name w:val="heading 1"/>
    <w:basedOn w:val="Normal"/>
    <w:link w:val="Heading1Char"/>
    <w:uiPriority w:val="9"/>
    <w:qFormat/>
    <w:rsid w:val="005C5CB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56D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056D69"/>
    <w:rPr>
      <w:sz w:val="20"/>
      <w:szCs w:val="20"/>
    </w:rPr>
  </w:style>
  <w:style w:type="character" w:styleId="FootnoteReference">
    <w:name w:val="footnote reference"/>
    <w:semiHidden/>
    <w:rsid w:val="00056D69"/>
    <w:rPr>
      <w:vertAlign w:val="superscript"/>
    </w:rPr>
  </w:style>
  <w:style w:type="paragraph" w:styleId="Header">
    <w:name w:val="header"/>
    <w:basedOn w:val="Normal"/>
    <w:link w:val="HeaderChar"/>
    <w:uiPriority w:val="99"/>
    <w:rsid w:val="000C4D9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0C4D9F"/>
    <w:pPr>
      <w:tabs>
        <w:tab w:val="center" w:pos="4153"/>
        <w:tab w:val="right" w:pos="8306"/>
      </w:tabs>
    </w:pPr>
  </w:style>
  <w:style w:type="character" w:styleId="Hyperlink">
    <w:name w:val="Hyperlink"/>
    <w:rsid w:val="00E17734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896142"/>
    <w:rPr>
      <w:sz w:val="24"/>
      <w:szCs w:val="24"/>
      <w:lang w:val="en-GB" w:eastAsia="en-GB"/>
    </w:rPr>
  </w:style>
  <w:style w:type="character" w:customStyle="1" w:styleId="FooterChar">
    <w:name w:val="Footer Char"/>
    <w:link w:val="Footer"/>
    <w:uiPriority w:val="99"/>
    <w:rsid w:val="00053B5B"/>
    <w:rPr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rsid w:val="006502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502AC"/>
    <w:rPr>
      <w:rFonts w:ascii="Tahoma" w:hAnsi="Tahoma" w:cs="Tahoma"/>
      <w:sz w:val="16"/>
      <w:szCs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7E2AE2"/>
    <w:pPr>
      <w:ind w:left="720"/>
      <w:contextualSpacing/>
    </w:pPr>
  </w:style>
  <w:style w:type="character" w:customStyle="1" w:styleId="Heading1Char">
    <w:name w:val="Heading 1 Char"/>
    <w:link w:val="Heading1"/>
    <w:uiPriority w:val="9"/>
    <w:rsid w:val="005C5CBB"/>
    <w:rPr>
      <w:b/>
      <w:bCs/>
      <w:kern w:val="36"/>
      <w:sz w:val="48"/>
      <w:szCs w:val="48"/>
      <w:lang w:val="en-US" w:eastAsia="en-US"/>
    </w:rPr>
  </w:style>
  <w:style w:type="character" w:styleId="FollowedHyperlink">
    <w:name w:val="FollowedHyperlink"/>
    <w:basedOn w:val="DefaultParagraphFont"/>
    <w:rsid w:val="0070024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Sarah\AppData\Local\ArchivePolicies\POLICIES\POLICIES\03%20-%20SAFE%20AND%20APPROPRIATE%20ENVIRONMENT\HEALTH%20AND%20SAFETY%20MANUAL.doc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worksafe.govt.nz/worksafe/information-guidance/all-guidance-items/home-based-health-care-services-health-and-safety-guidelines-for/home-health-care-guidelines.pdf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Sarah\AppData\Local\ArchivePolicies\POLICIES\POLICIES\08%20-%20INFECTION%20PREVENTION%20&amp;%20CONTROL\INFECTION%20PREVENTION%20&amp;%20CONTROL%20POLICY.(2).doc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AF120-EE02-424C-BBD0-D4AAC6097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</Words>
  <Characters>1021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Health and Safety Guidelines for Home-Based Health Care Services</vt:lpstr>
    </vt:vector>
  </TitlesOfParts>
  <Company>Absolute Quality</Company>
  <LinksUpToDate>false</LinksUpToDate>
  <CharactersWithSpaces>1078</CharactersWithSpaces>
  <SharedDoc>false</SharedDoc>
  <HLinks>
    <vt:vector size="18" baseType="variant">
      <vt:variant>
        <vt:i4>458824</vt:i4>
      </vt:variant>
      <vt:variant>
        <vt:i4>6</vt:i4>
      </vt:variant>
      <vt:variant>
        <vt:i4>0</vt:i4>
      </vt:variant>
      <vt:variant>
        <vt:i4>5</vt:i4>
      </vt:variant>
      <vt:variant>
        <vt:lpwstr>http://www.business.govt.nz/worksafe/information-guidance/all-guidance-items/home-based-health-care-services-health-and-safety-guidelines-for/home-health-care-guidelines.pdf</vt:lpwstr>
      </vt:variant>
      <vt:variant>
        <vt:lpwstr/>
      </vt:variant>
      <vt:variant>
        <vt:i4>8323159</vt:i4>
      </vt:variant>
      <vt:variant>
        <vt:i4>3</vt:i4>
      </vt:variant>
      <vt:variant>
        <vt:i4>0</vt:i4>
      </vt:variant>
      <vt:variant>
        <vt:i4>5</vt:i4>
      </vt:variant>
      <vt:variant>
        <vt:lpwstr>C:\Users\Sarah\AppData\Local\ArchivePolicies\POLICIES\POLICIES\08 - INFECTION PREVENTION &amp; CONTROL\INFECTION PREVENTION &amp; CONTROL POLICY.(2).doc</vt:lpwstr>
      </vt:variant>
      <vt:variant>
        <vt:lpwstr/>
      </vt:variant>
      <vt:variant>
        <vt:i4>6291460</vt:i4>
      </vt:variant>
      <vt:variant>
        <vt:i4>0</vt:i4>
      </vt:variant>
      <vt:variant>
        <vt:i4>0</vt:i4>
      </vt:variant>
      <vt:variant>
        <vt:i4>5</vt:i4>
      </vt:variant>
      <vt:variant>
        <vt:lpwstr>C:\Users\Sarah\AppData\Local\ArchivePolicies\POLICIES\POLICIES\03 - SAFE AND APPROPRIATE ENVIRONMENT\HEALTH AND SAFETY MANUAL.doc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Health and Safety Guidelines for Home-Based Health Care Services</dc:title>
  <dc:subject/>
  <dc:creator>Sarah Harnisch</dc:creator>
  <cp:keywords/>
  <cp:lastModifiedBy>Sue Erby</cp:lastModifiedBy>
  <cp:revision>2</cp:revision>
  <dcterms:created xsi:type="dcterms:W3CDTF">2017-08-28T19:17:00Z</dcterms:created>
  <dcterms:modified xsi:type="dcterms:W3CDTF">2017-08-28T19:17:00Z</dcterms:modified>
</cp:coreProperties>
</file>