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2"/>
        <w:gridCol w:w="7864"/>
      </w:tblGrid>
      <w:tr w:rsidR="00D35A0B" w:rsidRPr="00633DE1" w:rsidTr="00633DE1">
        <w:tc>
          <w:tcPr>
            <w:tcW w:w="1668" w:type="dxa"/>
            <w:shd w:val="clear" w:color="auto" w:fill="F2F2F2"/>
          </w:tcPr>
          <w:p w:rsidR="003D0A50" w:rsidRPr="00633DE1" w:rsidRDefault="00470A95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Purpose</w:t>
            </w:r>
          </w:p>
          <w:p w:rsidR="003D0A50" w:rsidRPr="00633DE1" w:rsidRDefault="003D0A50" w:rsidP="003D0A50">
            <w:pPr>
              <w:rPr>
                <w:rFonts w:cs="Calibri"/>
                <w:szCs w:val="22"/>
              </w:rPr>
            </w:pPr>
          </w:p>
          <w:p w:rsidR="00D35A0B" w:rsidRPr="00633DE1" w:rsidRDefault="00D35A0B" w:rsidP="00633DE1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8074" w:type="dxa"/>
            <w:shd w:val="clear" w:color="auto" w:fill="auto"/>
          </w:tcPr>
          <w:p w:rsidR="00470A95" w:rsidRPr="00633DE1" w:rsidRDefault="00470A95" w:rsidP="00633DE1">
            <w:pPr>
              <w:tabs>
                <w:tab w:val="left" w:pos="567"/>
                <w:tab w:val="left" w:pos="1418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 xml:space="preserve">The purpose of the </w:t>
            </w:r>
            <w:r w:rsidR="00AD74F4" w:rsidRPr="00633DE1">
              <w:rPr>
                <w:rFonts w:cs="Calibri"/>
                <w:szCs w:val="22"/>
              </w:rPr>
              <w:t>orientation/</w:t>
            </w:r>
            <w:r w:rsidRPr="00633DE1">
              <w:rPr>
                <w:rFonts w:cs="Calibri"/>
                <w:szCs w:val="22"/>
              </w:rPr>
              <w:t>induction process is that new employees:</w:t>
            </w:r>
          </w:p>
          <w:p w:rsidR="00470A95" w:rsidRPr="00633DE1" w:rsidRDefault="00155C01" w:rsidP="00633DE1">
            <w:pPr>
              <w:numPr>
                <w:ilvl w:val="0"/>
                <w:numId w:val="13"/>
              </w:numPr>
              <w:tabs>
                <w:tab w:val="left" w:pos="567"/>
                <w:tab w:val="left" w:pos="1418"/>
                <w:tab w:val="left" w:pos="4320"/>
                <w:tab w:val="left" w:pos="5760"/>
                <w:tab w:val="left" w:pos="7200"/>
                <w:tab w:val="left" w:pos="8640"/>
              </w:tabs>
              <w:ind w:hanging="403"/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>Become</w:t>
            </w:r>
            <w:r w:rsidR="00470A95" w:rsidRPr="00633DE1">
              <w:rPr>
                <w:rFonts w:cs="Calibri"/>
                <w:szCs w:val="22"/>
              </w:rPr>
              <w:t xml:space="preserve"> comfortable and familiar with </w:t>
            </w:r>
            <w:r w:rsidR="00974B0B" w:rsidRPr="00633DE1">
              <w:rPr>
                <w:rFonts w:cs="Calibri"/>
                <w:szCs w:val="22"/>
              </w:rPr>
              <w:t>the organisation/services</w:t>
            </w:r>
            <w:r>
              <w:rPr>
                <w:rFonts w:cs="Calibri"/>
                <w:szCs w:val="22"/>
              </w:rPr>
              <w:t>.</w:t>
            </w:r>
          </w:p>
          <w:p w:rsidR="00685C19" w:rsidRPr="00633DE1" w:rsidRDefault="00155C01" w:rsidP="00633DE1">
            <w:pPr>
              <w:numPr>
                <w:ilvl w:val="0"/>
                <w:numId w:val="13"/>
              </w:numPr>
              <w:tabs>
                <w:tab w:val="clear" w:pos="720"/>
                <w:tab w:val="left" w:pos="567"/>
                <w:tab w:val="num" w:pos="600"/>
                <w:tab w:val="left" w:pos="1418"/>
                <w:tab w:val="left" w:pos="4320"/>
                <w:tab w:val="left" w:pos="5760"/>
                <w:tab w:val="left" w:pos="7200"/>
                <w:tab w:val="left" w:pos="8640"/>
              </w:tabs>
              <w:ind w:left="600" w:hanging="283"/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>Understand</w:t>
            </w:r>
            <w:r w:rsidR="00470A95" w:rsidRPr="00633DE1">
              <w:rPr>
                <w:rFonts w:cs="Calibri"/>
                <w:szCs w:val="22"/>
              </w:rPr>
              <w:t xml:space="preserve"> the objectives of the </w:t>
            </w:r>
            <w:r w:rsidR="00EB7BA3" w:rsidRPr="00633DE1">
              <w:rPr>
                <w:rFonts w:cs="Calibri"/>
                <w:szCs w:val="22"/>
              </w:rPr>
              <w:t>o</w:t>
            </w:r>
            <w:r w:rsidR="00470A95" w:rsidRPr="00633DE1">
              <w:rPr>
                <w:rFonts w:cs="Calibri"/>
                <w:szCs w:val="22"/>
              </w:rPr>
              <w:t>rganisation, structure, roles and communication within the organisation</w:t>
            </w:r>
            <w:r>
              <w:rPr>
                <w:rFonts w:cs="Calibri"/>
                <w:szCs w:val="22"/>
              </w:rPr>
              <w:t>.</w:t>
            </w:r>
          </w:p>
          <w:p w:rsidR="00470A95" w:rsidRPr="00633DE1" w:rsidRDefault="00155C01" w:rsidP="00633DE1">
            <w:pPr>
              <w:numPr>
                <w:ilvl w:val="0"/>
                <w:numId w:val="13"/>
              </w:numPr>
              <w:tabs>
                <w:tab w:val="left" w:pos="567"/>
                <w:tab w:val="left" w:pos="1418"/>
                <w:tab w:val="left" w:pos="4320"/>
                <w:tab w:val="left" w:pos="5760"/>
                <w:tab w:val="left" w:pos="7200"/>
                <w:tab w:val="left" w:pos="8640"/>
              </w:tabs>
              <w:ind w:left="600" w:hanging="283"/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>Gain</w:t>
            </w:r>
            <w:r w:rsidR="00470A95" w:rsidRPr="00633DE1">
              <w:rPr>
                <w:rFonts w:cs="Calibri"/>
                <w:szCs w:val="22"/>
              </w:rPr>
              <w:t xml:space="preserve"> a sound understanding of the expectations for their role, the </w:t>
            </w:r>
            <w:r>
              <w:rPr>
                <w:rFonts w:cs="Calibri"/>
                <w:szCs w:val="22"/>
              </w:rPr>
              <w:t xml:space="preserve">people accessing and using the service </w:t>
            </w:r>
            <w:r w:rsidR="00470A95" w:rsidRPr="00633DE1">
              <w:rPr>
                <w:rFonts w:cs="Calibri"/>
                <w:szCs w:val="22"/>
              </w:rPr>
              <w:t>and the service</w:t>
            </w:r>
            <w:r w:rsidR="00EB7BA3" w:rsidRPr="00633DE1">
              <w:rPr>
                <w:rFonts w:cs="Calibri"/>
                <w:szCs w:val="22"/>
              </w:rPr>
              <w:t>s</w:t>
            </w:r>
            <w:r w:rsidR="00685C19" w:rsidRPr="00633DE1">
              <w:rPr>
                <w:rFonts w:cs="Calibri"/>
                <w:szCs w:val="22"/>
              </w:rPr>
              <w:t xml:space="preserve"> they work with</w:t>
            </w:r>
            <w:r>
              <w:rPr>
                <w:rFonts w:cs="Calibri"/>
                <w:szCs w:val="22"/>
              </w:rPr>
              <w:t>.</w:t>
            </w:r>
          </w:p>
          <w:p w:rsidR="004C70FE" w:rsidRPr="00633DE1" w:rsidRDefault="00470A95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 xml:space="preserve">To ensure all statutory documentation and other commencement documentation is </w:t>
            </w:r>
            <w:r w:rsidR="003016C0" w:rsidRPr="00633DE1">
              <w:rPr>
                <w:rFonts w:cs="Calibri"/>
                <w:szCs w:val="22"/>
              </w:rPr>
              <w:t xml:space="preserve">completed </w:t>
            </w:r>
            <w:r w:rsidRPr="00633DE1">
              <w:rPr>
                <w:rFonts w:cs="Calibri"/>
                <w:szCs w:val="22"/>
              </w:rPr>
              <w:t>and submitted to the</w:t>
            </w:r>
            <w:r w:rsidR="00EB7BA3" w:rsidRPr="00633DE1">
              <w:rPr>
                <w:rFonts w:cs="Calibri"/>
                <w:szCs w:val="22"/>
              </w:rPr>
              <w:t xml:space="preserve"> manager and administration</w:t>
            </w:r>
            <w:r w:rsidRPr="00633DE1">
              <w:rPr>
                <w:rFonts w:cs="Calibri"/>
                <w:szCs w:val="22"/>
              </w:rPr>
              <w:t>.</w:t>
            </w:r>
          </w:p>
        </w:tc>
      </w:tr>
      <w:tr w:rsidR="00D35A0B" w:rsidRPr="00633DE1" w:rsidTr="00633DE1">
        <w:tc>
          <w:tcPr>
            <w:tcW w:w="1668" w:type="dxa"/>
            <w:shd w:val="clear" w:color="auto" w:fill="F2F2F2"/>
          </w:tcPr>
          <w:p w:rsidR="00D35A0B" w:rsidRPr="00633DE1" w:rsidRDefault="00470A95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Scope</w:t>
            </w:r>
          </w:p>
        </w:tc>
        <w:tc>
          <w:tcPr>
            <w:tcW w:w="8074" w:type="dxa"/>
            <w:shd w:val="clear" w:color="auto" w:fill="auto"/>
          </w:tcPr>
          <w:p w:rsidR="00D35A0B" w:rsidRPr="00633DE1" w:rsidRDefault="004C70FE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>The processes described apply to all new employees.</w:t>
            </w:r>
          </w:p>
          <w:p w:rsidR="004C70FE" w:rsidRPr="00633DE1" w:rsidRDefault="00F34A36" w:rsidP="00633DE1">
            <w:pPr>
              <w:tabs>
                <w:tab w:val="left" w:pos="720"/>
                <w:tab w:val="left" w:pos="2160"/>
                <w:tab w:val="left" w:pos="3600"/>
                <w:tab w:val="left" w:pos="5040"/>
              </w:tabs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ab/>
            </w:r>
            <w:r w:rsidRPr="00633DE1">
              <w:rPr>
                <w:rFonts w:cs="Calibri"/>
                <w:szCs w:val="22"/>
              </w:rPr>
              <w:tab/>
            </w:r>
            <w:r w:rsidRPr="00633DE1">
              <w:rPr>
                <w:rFonts w:cs="Calibri"/>
                <w:szCs w:val="22"/>
              </w:rPr>
              <w:tab/>
            </w:r>
            <w:r w:rsidRPr="00633DE1">
              <w:rPr>
                <w:rFonts w:cs="Calibri"/>
                <w:szCs w:val="22"/>
              </w:rPr>
              <w:tab/>
            </w:r>
            <w:r w:rsidRPr="00633DE1">
              <w:rPr>
                <w:rFonts w:cs="Calibri"/>
                <w:szCs w:val="22"/>
              </w:rPr>
              <w:tab/>
            </w:r>
            <w:r w:rsidRPr="00633DE1">
              <w:rPr>
                <w:rFonts w:cs="Calibri"/>
                <w:szCs w:val="22"/>
              </w:rPr>
              <w:tab/>
            </w:r>
          </w:p>
        </w:tc>
      </w:tr>
      <w:tr w:rsidR="00633DE1" w:rsidRPr="00633DE1" w:rsidTr="00633DE1">
        <w:tc>
          <w:tcPr>
            <w:tcW w:w="1668" w:type="dxa"/>
            <w:tcBorders>
              <w:bottom w:val="single" w:sz="4" w:space="0" w:color="auto"/>
            </w:tcBorders>
            <w:shd w:val="clear" w:color="auto" w:fill="F2F2F2"/>
          </w:tcPr>
          <w:p w:rsidR="002168DE" w:rsidRPr="00633DE1" w:rsidRDefault="002168DE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Policy</w:t>
            </w:r>
          </w:p>
        </w:tc>
        <w:tc>
          <w:tcPr>
            <w:tcW w:w="8074" w:type="dxa"/>
            <w:tcBorders>
              <w:bottom w:val="single" w:sz="4" w:space="0" w:color="auto"/>
            </w:tcBorders>
            <w:shd w:val="clear" w:color="auto" w:fill="auto"/>
          </w:tcPr>
          <w:p w:rsidR="002168DE" w:rsidRDefault="002168DE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 xml:space="preserve">It is the responsibility of the Manager to ensure that the new employee has enough general information to understand what the </w:t>
            </w:r>
            <w:r w:rsidR="00EB7BA3" w:rsidRPr="00633DE1">
              <w:rPr>
                <w:rFonts w:cs="Calibri"/>
                <w:szCs w:val="22"/>
              </w:rPr>
              <w:t>o</w:t>
            </w:r>
            <w:r w:rsidRPr="00633DE1">
              <w:rPr>
                <w:rFonts w:cs="Calibri"/>
                <w:szCs w:val="22"/>
              </w:rPr>
              <w:t xml:space="preserve">rganisation will expect of them and what they can expect of the </w:t>
            </w:r>
            <w:r w:rsidR="00EB7BA3" w:rsidRPr="00633DE1">
              <w:rPr>
                <w:rFonts w:cs="Calibri"/>
                <w:szCs w:val="22"/>
              </w:rPr>
              <w:t>o</w:t>
            </w:r>
            <w:r w:rsidRPr="00633DE1">
              <w:rPr>
                <w:rFonts w:cs="Calibri"/>
                <w:szCs w:val="22"/>
              </w:rPr>
              <w:t>rganisation</w:t>
            </w:r>
            <w:r w:rsidR="00EB7BA3" w:rsidRPr="00633DE1">
              <w:rPr>
                <w:rFonts w:cs="Calibri"/>
                <w:szCs w:val="22"/>
              </w:rPr>
              <w:t>.</w:t>
            </w:r>
          </w:p>
          <w:p w:rsidR="003845B9" w:rsidRPr="00633DE1" w:rsidRDefault="003845B9" w:rsidP="00EA6F98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 xml:space="preserve">(Training </w:t>
            </w:r>
            <w:r w:rsidR="00EA6F98">
              <w:rPr>
                <w:rFonts w:cs="Calibri"/>
                <w:szCs w:val="22"/>
              </w:rPr>
              <w:t xml:space="preserve">given </w:t>
            </w:r>
            <w:r>
              <w:rPr>
                <w:rFonts w:cs="Calibri"/>
                <w:szCs w:val="22"/>
              </w:rPr>
              <w:t>during the orientation/induction phase is noted in the Training and Workforce Development policy/procedure.)</w:t>
            </w:r>
          </w:p>
        </w:tc>
      </w:tr>
      <w:tr w:rsidR="009D2030" w:rsidRPr="00633DE1" w:rsidTr="00633DE1">
        <w:tc>
          <w:tcPr>
            <w:tcW w:w="9742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9D2030" w:rsidRPr="00633DE1" w:rsidRDefault="009D2030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Definitions</w:t>
            </w:r>
          </w:p>
        </w:tc>
      </w:tr>
      <w:tr w:rsidR="00633DE1" w:rsidRPr="00633DE1" w:rsidTr="00633DE1">
        <w:tc>
          <w:tcPr>
            <w:tcW w:w="1668" w:type="dxa"/>
            <w:tcBorders>
              <w:bottom w:val="single" w:sz="4" w:space="0" w:color="auto"/>
            </w:tcBorders>
            <w:shd w:val="clear" w:color="auto" w:fill="F2F2F2"/>
          </w:tcPr>
          <w:p w:rsidR="009D2030" w:rsidRPr="00633DE1" w:rsidRDefault="009D2030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Induction</w:t>
            </w:r>
          </w:p>
        </w:tc>
        <w:tc>
          <w:tcPr>
            <w:tcW w:w="8074" w:type="dxa"/>
            <w:tcBorders>
              <w:bottom w:val="single" w:sz="4" w:space="0" w:color="auto"/>
            </w:tcBorders>
            <w:shd w:val="clear" w:color="auto" w:fill="auto"/>
          </w:tcPr>
          <w:p w:rsidR="009D2030" w:rsidRPr="00633DE1" w:rsidRDefault="00940A4E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>The new employee getting familiar with the job context internally and externally.</w:t>
            </w:r>
          </w:p>
        </w:tc>
      </w:tr>
      <w:tr w:rsidR="00633DE1" w:rsidRPr="00633DE1" w:rsidTr="00633DE1">
        <w:tc>
          <w:tcPr>
            <w:tcW w:w="1668" w:type="dxa"/>
            <w:tcBorders>
              <w:bottom w:val="single" w:sz="4" w:space="0" w:color="auto"/>
            </w:tcBorders>
            <w:shd w:val="clear" w:color="auto" w:fill="F2F2F2"/>
          </w:tcPr>
          <w:p w:rsidR="009D2030" w:rsidRPr="00633DE1" w:rsidRDefault="009D2030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Orientation</w:t>
            </w:r>
          </w:p>
        </w:tc>
        <w:tc>
          <w:tcPr>
            <w:tcW w:w="8074" w:type="dxa"/>
            <w:tcBorders>
              <w:bottom w:val="single" w:sz="4" w:space="0" w:color="auto"/>
            </w:tcBorders>
            <w:shd w:val="clear" w:color="auto" w:fill="auto"/>
          </w:tcPr>
          <w:p w:rsidR="009D2030" w:rsidRPr="00633DE1" w:rsidRDefault="00940A4E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>The new employee being introduced to the immediate job and organisational internal processes.</w:t>
            </w:r>
          </w:p>
        </w:tc>
      </w:tr>
      <w:tr w:rsidR="00470A95" w:rsidRPr="00633DE1" w:rsidTr="00633DE1">
        <w:tc>
          <w:tcPr>
            <w:tcW w:w="9742" w:type="dxa"/>
            <w:gridSpan w:val="2"/>
            <w:shd w:val="clear" w:color="auto" w:fill="F2F2F2"/>
          </w:tcPr>
          <w:p w:rsidR="00470A95" w:rsidRPr="00633DE1" w:rsidRDefault="00470A95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References</w:t>
            </w:r>
          </w:p>
          <w:p w:rsidR="002561F4" w:rsidRPr="00633DE1" w:rsidRDefault="002561F4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</w:p>
        </w:tc>
      </w:tr>
      <w:tr w:rsidR="00470A95" w:rsidRPr="00633DE1" w:rsidTr="00633DE1">
        <w:tc>
          <w:tcPr>
            <w:tcW w:w="1668" w:type="dxa"/>
            <w:shd w:val="clear" w:color="auto" w:fill="F2F2F2"/>
          </w:tcPr>
          <w:p w:rsidR="00470A95" w:rsidRPr="00633DE1" w:rsidRDefault="00470A95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Standards</w:t>
            </w:r>
          </w:p>
          <w:p w:rsidR="007F50BA" w:rsidRPr="00633DE1" w:rsidRDefault="007F50BA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</w:p>
        </w:tc>
        <w:tc>
          <w:tcPr>
            <w:tcW w:w="8074" w:type="dxa"/>
            <w:shd w:val="clear" w:color="auto" w:fill="auto"/>
          </w:tcPr>
          <w:p w:rsidR="00470A95" w:rsidRPr="00633DE1" w:rsidRDefault="00DC555F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hyperlink r:id="rId8" w:history="1">
              <w:r w:rsidR="009F3A69" w:rsidRPr="00633DE1">
                <w:rPr>
                  <w:rStyle w:val="Hyperlink"/>
                  <w:rFonts w:cs="Calibri"/>
                  <w:szCs w:val="22"/>
                </w:rPr>
                <w:t>NZS 8134:2008 Health and Disability Services Standards</w:t>
              </w:r>
            </w:hyperlink>
          </w:p>
        </w:tc>
      </w:tr>
      <w:tr w:rsidR="00470A95" w:rsidRPr="00633DE1" w:rsidTr="00633DE1">
        <w:tc>
          <w:tcPr>
            <w:tcW w:w="1668" w:type="dxa"/>
            <w:shd w:val="clear" w:color="auto" w:fill="F2F2F2"/>
          </w:tcPr>
          <w:p w:rsidR="00470A95" w:rsidRPr="00633DE1" w:rsidRDefault="00470A95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>Guidelines</w:t>
            </w:r>
          </w:p>
          <w:p w:rsidR="007F50BA" w:rsidRPr="00633DE1" w:rsidRDefault="007F50BA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b/>
                <w:szCs w:val="22"/>
              </w:rPr>
            </w:pPr>
          </w:p>
        </w:tc>
        <w:tc>
          <w:tcPr>
            <w:tcW w:w="8074" w:type="dxa"/>
            <w:shd w:val="clear" w:color="auto" w:fill="auto"/>
          </w:tcPr>
          <w:p w:rsidR="00A7523B" w:rsidRDefault="00DC555F" w:rsidP="003C6629">
            <w:pPr>
              <w:pStyle w:val="PlainText"/>
              <w:rPr>
                <w:rFonts w:cs="Calibri"/>
                <w:szCs w:val="22"/>
              </w:rPr>
            </w:pPr>
            <w:hyperlink r:id="rId9" w:history="1">
              <w:r w:rsidR="00A7523B" w:rsidRPr="00A7523B">
                <w:rPr>
                  <w:rStyle w:val="Hyperlink"/>
                  <w:rFonts w:cs="Calibri"/>
                  <w:szCs w:val="22"/>
                </w:rPr>
                <w:t>Employment NZ: Induction</w:t>
              </w:r>
            </w:hyperlink>
          </w:p>
          <w:p w:rsidR="00A7523B" w:rsidRDefault="00DC555F" w:rsidP="003C6629">
            <w:pPr>
              <w:pStyle w:val="PlainText"/>
              <w:rPr>
                <w:rFonts w:cs="Calibri"/>
                <w:szCs w:val="22"/>
              </w:rPr>
            </w:pPr>
            <w:hyperlink r:id="rId10" w:history="1">
              <w:r w:rsidR="00A7523B" w:rsidRPr="00A7523B">
                <w:rPr>
                  <w:rStyle w:val="Hyperlink"/>
                  <w:rFonts w:cs="Calibri"/>
                  <w:szCs w:val="22"/>
                </w:rPr>
                <w:t>Human Resources NZ: Induction</w:t>
              </w:r>
            </w:hyperlink>
          </w:p>
          <w:p w:rsidR="00527F16" w:rsidRPr="00633DE1" w:rsidRDefault="00DC555F" w:rsidP="003C6629">
            <w:pPr>
              <w:pStyle w:val="PlainText"/>
              <w:rPr>
                <w:rFonts w:cs="Calibri"/>
                <w:szCs w:val="22"/>
              </w:rPr>
            </w:pPr>
            <w:hyperlink r:id="rId11" w:history="1">
              <w:r w:rsidR="00527F16" w:rsidRPr="00E94F5E">
                <w:rPr>
                  <w:rStyle w:val="Hyperlink"/>
                  <w:rFonts w:cs="Calibri"/>
                  <w:szCs w:val="22"/>
                </w:rPr>
                <w:t>Let’s Get Real Human Resources Tool</w:t>
              </w:r>
            </w:hyperlink>
          </w:p>
        </w:tc>
      </w:tr>
      <w:tr w:rsidR="00470A95" w:rsidRPr="00633DE1" w:rsidTr="00633DE1">
        <w:tc>
          <w:tcPr>
            <w:tcW w:w="1668" w:type="dxa"/>
            <w:shd w:val="clear" w:color="auto" w:fill="F2F2F2"/>
          </w:tcPr>
          <w:p w:rsidR="00DD06A4" w:rsidRPr="00633DE1" w:rsidRDefault="00DD06A4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  <w:highlight w:val="lightGray"/>
              </w:rPr>
              <w:t>name of service</w:t>
            </w:r>
          </w:p>
          <w:p w:rsidR="00470A95" w:rsidRPr="00633DE1" w:rsidRDefault="00DD06A4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rPr>
                <w:rFonts w:cs="Calibri"/>
                <w:b/>
                <w:szCs w:val="22"/>
              </w:rPr>
            </w:pPr>
            <w:r w:rsidRPr="00633DE1">
              <w:rPr>
                <w:rFonts w:cs="Calibri"/>
                <w:b/>
                <w:szCs w:val="22"/>
              </w:rPr>
              <w:t xml:space="preserve">documents </w:t>
            </w:r>
          </w:p>
        </w:tc>
        <w:tc>
          <w:tcPr>
            <w:tcW w:w="8074" w:type="dxa"/>
            <w:shd w:val="clear" w:color="auto" w:fill="auto"/>
          </w:tcPr>
          <w:p w:rsidR="00253D73" w:rsidRPr="000F16D4" w:rsidRDefault="00253D73" w:rsidP="00633DE1">
            <w:pPr>
              <w:pStyle w:val="BodyText"/>
              <w:spacing w:after="0"/>
              <w:jc w:val="both"/>
              <w:rPr>
                <w:rFonts w:cs="Calibri"/>
                <w:szCs w:val="22"/>
              </w:rPr>
            </w:pPr>
            <w:r w:rsidRPr="000F16D4">
              <w:rPr>
                <w:rFonts w:cs="Calibri"/>
                <w:szCs w:val="22"/>
              </w:rPr>
              <w:t>Employee Handbook</w:t>
            </w:r>
          </w:p>
          <w:p w:rsidR="00470A95" w:rsidRDefault="009F3A69" w:rsidP="00633DE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 w:rsidRPr="000F16D4">
              <w:rPr>
                <w:rFonts w:cs="Calibri"/>
                <w:szCs w:val="22"/>
              </w:rPr>
              <w:t>Induction</w:t>
            </w:r>
            <w:r w:rsidR="003F3E2F" w:rsidRPr="000F16D4">
              <w:rPr>
                <w:rFonts w:cs="Calibri"/>
                <w:szCs w:val="22"/>
              </w:rPr>
              <w:t>/orientation c</w:t>
            </w:r>
            <w:r w:rsidRPr="000F16D4">
              <w:rPr>
                <w:rFonts w:cs="Calibri"/>
                <w:szCs w:val="22"/>
              </w:rPr>
              <w:t>hecklist</w:t>
            </w:r>
          </w:p>
          <w:p w:rsidR="00253D73" w:rsidRPr="00633DE1" w:rsidRDefault="005F04DD" w:rsidP="00155C01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jc w:val="both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Workforce Development</w:t>
            </w:r>
            <w:r w:rsidR="007D0730">
              <w:rPr>
                <w:rFonts w:cs="Calibri"/>
                <w:szCs w:val="22"/>
              </w:rPr>
              <w:t xml:space="preserve"> and Training</w:t>
            </w:r>
          </w:p>
        </w:tc>
      </w:tr>
    </w:tbl>
    <w:p w:rsidR="000808AC" w:rsidRDefault="000808AC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both"/>
        <w:rPr>
          <w:rFonts w:ascii="Arial" w:hAnsi="Arial"/>
        </w:rPr>
      </w:pPr>
    </w:p>
    <w:p w:rsidR="000808AC" w:rsidRDefault="000808AC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both"/>
        <w:rPr>
          <w:rFonts w:ascii="Arial" w:hAnsi="Arial"/>
        </w:rPr>
      </w:pPr>
    </w:p>
    <w:p w:rsidR="008121A1" w:rsidRDefault="008121A1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both"/>
        <w:rPr>
          <w:rFonts w:ascii="Arial" w:hAnsi="Arial"/>
        </w:rPr>
      </w:pPr>
    </w:p>
    <w:p w:rsidR="000808AC" w:rsidRDefault="000808AC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jc w:val="both"/>
        <w:rPr>
          <w:rFonts w:ascii="Arial" w:hAnsi="Arial"/>
        </w:rPr>
      </w:pPr>
    </w:p>
    <w:p w:rsidR="000808AC" w:rsidRDefault="005C316D" w:rsidP="005C316D">
      <w:pPr>
        <w:pStyle w:val="Header"/>
        <w:tabs>
          <w:tab w:val="left" w:pos="4320"/>
          <w:tab w:val="left" w:pos="5760"/>
          <w:tab w:val="left" w:pos="7200"/>
          <w:tab w:val="left" w:pos="8640"/>
        </w:tabs>
        <w:spacing w:before="80" w:after="80"/>
        <w:ind w:left="720"/>
        <w:jc w:val="center"/>
      </w:pPr>
      <w:r>
        <w:rPr>
          <w:noProof/>
          <w:lang w:val="en-NZ" w:eastAsia="en-NZ"/>
        </w:rPr>
        <w:drawing>
          <wp:inline distT="0" distB="0" distL="0" distR="0">
            <wp:extent cx="3695700" cy="2943225"/>
            <wp:effectExtent l="0" t="0" r="0" b="9525"/>
            <wp:docPr id="2" name="Picture 2" descr="Image result for image of job orien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image of job orient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985" w:rsidRDefault="003C6B15">
      <w:pPr>
        <w:pStyle w:val="Header"/>
        <w:tabs>
          <w:tab w:val="left" w:pos="1985"/>
          <w:tab w:val="left" w:pos="4320"/>
          <w:tab w:val="left" w:pos="5760"/>
          <w:tab w:val="left" w:pos="7200"/>
          <w:tab w:val="left" w:pos="8640"/>
        </w:tabs>
        <w:spacing w:before="120" w:after="120"/>
        <w:ind w:left="855"/>
        <w:jc w:val="both"/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203835</wp:posOffset>
                </wp:positionV>
                <wp:extent cx="3314700" cy="323850"/>
                <wp:effectExtent l="57150" t="38100" r="38100" b="5715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B3595" w:rsidRPr="00633DE1" w:rsidRDefault="002B3595" w:rsidP="00002379">
                            <w:pPr>
                              <w:tabs>
                                <w:tab w:val="left" w:pos="7513"/>
                              </w:tabs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Prior to new employee commencing employment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12.4pt;margin-top:16.05pt;width:261pt;height:25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2B3595" w:rsidRPr="00633DE1" w:rsidRDefault="002B3595" w:rsidP="00002379">
                      <w:pPr>
                        <w:tabs>
                          <w:tab w:val="left" w:pos="7513"/>
                        </w:tabs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Prior to new employee commencing employment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-139065</wp:posOffset>
                </wp:positionV>
                <wp:extent cx="3314700" cy="342900"/>
                <wp:effectExtent l="0" t="0" r="0" b="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B3595" w:rsidRPr="00633DE1" w:rsidRDefault="005620C1" w:rsidP="008B2397">
                            <w:pPr>
                              <w:jc w:val="center"/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 xml:space="preserve">Preparation for </w:t>
                            </w:r>
                            <w:r w:rsidR="00171528"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Orientation</w:t>
                            </w: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/Induction</w:t>
                            </w:r>
                            <w:r w:rsidR="002B3595"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112.4pt;margin-top:-10.95pt;width:261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" fillcolor="#d9d9d9" stroked="f">
                <v:textbox>
                  <w:txbxContent>
                    <w:p w:rsidR="002B3595" w:rsidRPr="00633DE1" w:rsidRDefault="005620C1" w:rsidP="008B2397">
                      <w:pPr>
                        <w:jc w:val="center"/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 xml:space="preserve">Preparation for </w:t>
                      </w:r>
                      <w:r w:rsidR="00171528" w:rsidRPr="00633DE1">
                        <w:rPr>
                          <w:rFonts w:cs="Calibri"/>
                          <w:b/>
                          <w:szCs w:val="22"/>
                        </w:rPr>
                        <w:t>Orientation</w:t>
                      </w:r>
                      <w:r w:rsidRPr="00633DE1">
                        <w:rPr>
                          <w:rFonts w:cs="Calibri"/>
                          <w:b/>
                          <w:szCs w:val="22"/>
                        </w:rPr>
                        <w:t>/Induction</w:t>
                      </w:r>
                      <w:r w:rsidR="002B3595" w:rsidRPr="00633DE1">
                        <w:rPr>
                          <w:rFonts w:cs="Calibri"/>
                          <w:b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71528" w:rsidRDefault="00171528">
      <w:pPr>
        <w:pStyle w:val="Header"/>
        <w:tabs>
          <w:tab w:val="left" w:pos="1985"/>
          <w:tab w:val="left" w:pos="4320"/>
          <w:tab w:val="left" w:pos="5760"/>
          <w:tab w:val="left" w:pos="7200"/>
          <w:tab w:val="left" w:pos="8640"/>
        </w:tabs>
        <w:spacing w:before="120" w:after="120"/>
        <w:ind w:left="855"/>
        <w:jc w:val="both"/>
      </w:pPr>
    </w:p>
    <w:bookmarkStart w:id="0" w:name="_Toc205971041"/>
    <w:p w:rsidR="00A83755" w:rsidRDefault="003C6B15" w:rsidP="00C1734F">
      <w:pPr>
        <w:pStyle w:val="Header"/>
        <w:tabs>
          <w:tab w:val="left" w:pos="1985"/>
          <w:tab w:val="left" w:pos="4320"/>
          <w:tab w:val="left" w:pos="5760"/>
          <w:tab w:val="left" w:pos="7200"/>
          <w:tab w:val="left" w:pos="8640"/>
        </w:tabs>
        <w:spacing w:before="120" w:after="120"/>
        <w:ind w:left="855"/>
        <w:jc w:val="both"/>
        <w:rPr>
          <w:rFonts w:ascii="Tahoma" w:hAnsi="Tahoma" w:cs="Tahoma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34290</wp:posOffset>
                </wp:positionV>
                <wp:extent cx="3314700" cy="342900"/>
                <wp:effectExtent l="57150" t="38100" r="38100" b="57150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B3595" w:rsidRPr="00633DE1" w:rsidRDefault="002B3595" w:rsidP="008B2397">
                            <w:pPr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Manager</w:t>
                            </w:r>
                            <w:r w:rsidR="00171528" w:rsidRPr="00633DE1">
                              <w:rPr>
                                <w:rFonts w:cs="Calibri"/>
                                <w:b/>
                                <w:szCs w:val="22"/>
                                <w:highlight w:val="lightGray"/>
                              </w:rPr>
                              <w:t>/</w:t>
                            </w:r>
                            <w:r w:rsidR="00B21672" w:rsidRPr="00633DE1">
                              <w:rPr>
                                <w:rFonts w:cs="Calibri"/>
                                <w:b/>
                                <w:szCs w:val="22"/>
                                <w:highlight w:val="lightGray"/>
                              </w:rPr>
                              <w:t>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112.4pt;margin-top:2.7pt;width:261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B3595" w:rsidRPr="00633DE1" w:rsidRDefault="002B3595" w:rsidP="008B2397">
                      <w:pPr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Manager</w:t>
                      </w:r>
                      <w:r w:rsidR="00171528" w:rsidRPr="00633DE1">
                        <w:rPr>
                          <w:rFonts w:cs="Calibri"/>
                          <w:b/>
                          <w:szCs w:val="22"/>
                          <w:highlight w:val="lightGray"/>
                        </w:rPr>
                        <w:t>/</w:t>
                      </w:r>
                      <w:r w:rsidR="00B21672" w:rsidRPr="00633DE1">
                        <w:rPr>
                          <w:rFonts w:cs="Calibri"/>
                          <w:b/>
                          <w:szCs w:val="22"/>
                          <w:highlight w:val="lightGray"/>
                        </w:rPr>
                        <w:t>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A83755" w:rsidRPr="00977E6C" w:rsidRDefault="003C6B15" w:rsidP="00A83755">
      <w:pPr>
        <w:jc w:val="both"/>
        <w:rPr>
          <w:rFonts w:ascii="Tahoma" w:hAnsi="Tahoma" w:cs="Tahoma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4383404</wp:posOffset>
                </wp:positionH>
                <wp:positionV relativeFrom="paragraph">
                  <wp:posOffset>153035</wp:posOffset>
                </wp:positionV>
                <wp:extent cx="0" cy="228600"/>
                <wp:effectExtent l="76200" t="0" r="38100" b="38100"/>
                <wp:wrapNone/>
                <wp:docPr id="17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F06C4" id="Line 35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5.15pt,12.05pt" to="345.1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1773554</wp:posOffset>
                </wp:positionH>
                <wp:positionV relativeFrom="paragraph">
                  <wp:posOffset>133985</wp:posOffset>
                </wp:positionV>
                <wp:extent cx="0" cy="228600"/>
                <wp:effectExtent l="76200" t="0" r="38100" b="38100"/>
                <wp:wrapNone/>
                <wp:docPr id="1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00E9D" id="Line 34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65pt,10.55pt" to="139.6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Y+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">
                <v:stroke endarrow="block"/>
              </v:line>
            </w:pict>
          </mc:Fallback>
        </mc:AlternateContent>
      </w:r>
      <w:r w:rsidR="00A83755" w:rsidRPr="00977E6C">
        <w:rPr>
          <w:rFonts w:ascii="Tahoma" w:hAnsi="Tahoma" w:cs="Tahoma"/>
          <w:szCs w:val="22"/>
        </w:rPr>
        <w:t xml:space="preserve">  </w:t>
      </w:r>
    </w:p>
    <w:bookmarkEnd w:id="0"/>
    <w:p w:rsidR="00A83755" w:rsidRPr="008121A1" w:rsidRDefault="00A83755" w:rsidP="00A83755">
      <w:pPr>
        <w:pStyle w:val="Header"/>
        <w:tabs>
          <w:tab w:val="clear" w:pos="4153"/>
          <w:tab w:val="clear" w:pos="8306"/>
        </w:tabs>
        <w:jc w:val="both"/>
        <w:rPr>
          <w:rFonts w:ascii="Tahoma" w:hAnsi="Tahoma" w:cs="Tahoma"/>
          <w:sz w:val="20"/>
        </w:rPr>
      </w:pPr>
    </w:p>
    <w:p w:rsidR="00A83755" w:rsidRPr="008B2397" w:rsidRDefault="003C6B15" w:rsidP="00A83755">
      <w:pPr>
        <w:pStyle w:val="Heading3"/>
        <w:jc w:val="both"/>
        <w:rPr>
          <w:rFonts w:ascii="Arial" w:hAnsi="Arial" w:cs="Arial"/>
          <w:b/>
          <w:sz w:val="20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58420</wp:posOffset>
                </wp:positionV>
                <wp:extent cx="2981325" cy="1352550"/>
                <wp:effectExtent l="0" t="0" r="66675" b="571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352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ysClr val="window" lastClr="FFFFFF">
                              <a:lumMod val="95000"/>
                              <a:alpha val="50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2B3595" w:rsidRPr="00633DE1" w:rsidRDefault="002B3595" w:rsidP="00FE5F87">
                            <w:pPr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Ensures completion of</w:t>
                            </w:r>
                          </w:p>
                          <w:p w:rsidR="00B21672" w:rsidRPr="00633DE1" w:rsidRDefault="00002379" w:rsidP="009A6C1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p</w:t>
                            </w:r>
                            <w:r w:rsidR="00171528" w:rsidRPr="00633DE1">
                              <w:rPr>
                                <w:rFonts w:cs="Calibri"/>
                                <w:szCs w:val="22"/>
                              </w:rPr>
                              <w:t xml:space="preserve">olice </w:t>
                            </w:r>
                            <w:r w:rsidR="00B21672" w:rsidRPr="00633DE1">
                              <w:rPr>
                                <w:rFonts w:cs="Calibri"/>
                                <w:szCs w:val="22"/>
                              </w:rPr>
                              <w:t>vetting</w:t>
                            </w:r>
                            <w:r w:rsidR="004F00A9">
                              <w:rPr>
                                <w:rFonts w:cs="Calibri"/>
                                <w:szCs w:val="22"/>
                              </w:rPr>
                              <w:t>,</w:t>
                            </w:r>
                            <w:r w:rsidR="00B21672" w:rsidRPr="00633DE1">
                              <w:rPr>
                                <w:rFonts w:cs="Calibri"/>
                                <w:szCs w:val="22"/>
                              </w:rPr>
                              <w:t xml:space="preserve"> </w:t>
                            </w:r>
                          </w:p>
                          <w:p w:rsidR="002B3595" w:rsidRPr="00633DE1" w:rsidRDefault="002B3595" w:rsidP="009A6C1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 xml:space="preserve">ID badge </w:t>
                            </w:r>
                            <w:r w:rsidR="004F00A9">
                              <w:rPr>
                                <w:rFonts w:cs="Calibri"/>
                                <w:szCs w:val="22"/>
                              </w:rPr>
                              <w:t>provided,</w:t>
                            </w:r>
                          </w:p>
                          <w:p w:rsidR="002B3595" w:rsidRPr="00633DE1" w:rsidRDefault="00002379" w:rsidP="009A6C16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e</w:t>
                            </w:r>
                            <w:r w:rsidR="002B3595" w:rsidRPr="00633DE1">
                              <w:rPr>
                                <w:rFonts w:cs="Calibri"/>
                                <w:szCs w:val="22"/>
                              </w:rPr>
                              <w:t>mployment agreement was signed</w:t>
                            </w:r>
                            <w:r w:rsidR="004F00A9">
                              <w:rPr>
                                <w:rFonts w:cs="Calibri"/>
                                <w:szCs w:val="22"/>
                              </w:rPr>
                              <w:t>,</w:t>
                            </w:r>
                          </w:p>
                          <w:p w:rsidR="002B3595" w:rsidRPr="00633DE1" w:rsidRDefault="004F00A9" w:rsidP="00E23F54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personnel records,</w:t>
                            </w:r>
                          </w:p>
                          <w:p w:rsidR="00002379" w:rsidRPr="00633DE1" w:rsidRDefault="00002379" w:rsidP="00E23F54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keys, safety code provided</w:t>
                            </w:r>
                            <w:r w:rsidR="004F00A9">
                              <w:rPr>
                                <w:rFonts w:ascii="Calibri" w:hAnsi="Calibri" w:cs="Calibri"/>
                                <w:szCs w:val="22"/>
                              </w:rPr>
                              <w:t>,</w:t>
                            </w:r>
                          </w:p>
                          <w:p w:rsidR="00002379" w:rsidRPr="00633DE1" w:rsidRDefault="00002379" w:rsidP="00E23F54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spacing w:after="0" w:line="240" w:lineRule="auto"/>
                              <w:jc w:val="both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proofErr w:type="gramStart"/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induction/orientation</w:t>
                            </w:r>
                            <w:proofErr w:type="gramEnd"/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check list</w:t>
                            </w:r>
                            <w:r w:rsidR="004F00A9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-1.65pt;margin-top:4.6pt;width:234.75pt;height:10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" fillcolor="#d9d9d9" stroked="f">
                <v:shadow on="t" color="#f2f2f2" opacity=".5" offset="6pt,6pt"/>
                <v:textbox>
                  <w:txbxContent>
                    <w:p w:rsidR="002B3595" w:rsidRPr="00633DE1" w:rsidRDefault="002B3595" w:rsidP="00FE5F87">
                      <w:pPr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Ensures completion of</w:t>
                      </w:r>
                    </w:p>
                    <w:p w:rsidR="00B21672" w:rsidRPr="00633DE1" w:rsidRDefault="00002379" w:rsidP="009A6C1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>p</w:t>
                      </w:r>
                      <w:r w:rsidR="00171528" w:rsidRPr="00633DE1">
                        <w:rPr>
                          <w:rFonts w:cs="Calibri"/>
                          <w:szCs w:val="22"/>
                        </w:rPr>
                        <w:t xml:space="preserve">olice </w:t>
                      </w:r>
                      <w:r w:rsidR="00B21672" w:rsidRPr="00633DE1">
                        <w:rPr>
                          <w:rFonts w:cs="Calibri"/>
                          <w:szCs w:val="22"/>
                        </w:rPr>
                        <w:t>vetting</w:t>
                      </w:r>
                      <w:r w:rsidR="004F00A9">
                        <w:rPr>
                          <w:rFonts w:cs="Calibri"/>
                          <w:szCs w:val="22"/>
                        </w:rPr>
                        <w:t>,</w:t>
                      </w:r>
                      <w:r w:rsidR="00B21672" w:rsidRPr="00633DE1">
                        <w:rPr>
                          <w:rFonts w:cs="Calibri"/>
                          <w:szCs w:val="22"/>
                        </w:rPr>
                        <w:t xml:space="preserve"> </w:t>
                      </w:r>
                    </w:p>
                    <w:p w:rsidR="002B3595" w:rsidRPr="00633DE1" w:rsidRDefault="002B3595" w:rsidP="009A6C1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 xml:space="preserve">ID badge </w:t>
                      </w:r>
                      <w:r w:rsidR="004F00A9">
                        <w:rPr>
                          <w:rFonts w:cs="Calibri"/>
                          <w:szCs w:val="22"/>
                        </w:rPr>
                        <w:t>provided,</w:t>
                      </w:r>
                    </w:p>
                    <w:p w:rsidR="002B3595" w:rsidRPr="00633DE1" w:rsidRDefault="00002379" w:rsidP="009A6C16">
                      <w:pPr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>e</w:t>
                      </w:r>
                      <w:r w:rsidR="002B3595" w:rsidRPr="00633DE1">
                        <w:rPr>
                          <w:rFonts w:cs="Calibri"/>
                          <w:szCs w:val="22"/>
                        </w:rPr>
                        <w:t>mployment agreement was signed</w:t>
                      </w:r>
                      <w:r w:rsidR="004F00A9">
                        <w:rPr>
                          <w:rFonts w:cs="Calibri"/>
                          <w:szCs w:val="22"/>
                        </w:rPr>
                        <w:t>,</w:t>
                      </w:r>
                    </w:p>
                    <w:p w:rsidR="002B3595" w:rsidRPr="00633DE1" w:rsidRDefault="004F00A9" w:rsidP="00E23F54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284"/>
                        </w:tabs>
                        <w:spacing w:after="0" w:line="240" w:lineRule="auto"/>
                        <w:jc w:val="both"/>
                        <w:rPr>
                          <w:rFonts w:ascii="Calibri" w:hAnsi="Calibri" w:cs="Calibri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Cs w:val="22"/>
                        </w:rPr>
                        <w:t>personnel records,</w:t>
                      </w:r>
                    </w:p>
                    <w:p w:rsidR="00002379" w:rsidRPr="00633DE1" w:rsidRDefault="00002379" w:rsidP="00E23F54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284"/>
                        </w:tabs>
                        <w:spacing w:after="0" w:line="240" w:lineRule="auto"/>
                        <w:jc w:val="both"/>
                        <w:rPr>
                          <w:rFonts w:ascii="Calibri" w:hAnsi="Calibri" w:cs="Calibri"/>
                          <w:szCs w:val="22"/>
                        </w:rPr>
                      </w:pPr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keys, safety code provided</w:t>
                      </w:r>
                      <w:r w:rsidR="004F00A9">
                        <w:rPr>
                          <w:rFonts w:ascii="Calibri" w:hAnsi="Calibri" w:cs="Calibri"/>
                          <w:szCs w:val="22"/>
                        </w:rPr>
                        <w:t>,</w:t>
                      </w:r>
                    </w:p>
                    <w:p w:rsidR="00002379" w:rsidRPr="00633DE1" w:rsidRDefault="00002379" w:rsidP="00E23F54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tabs>
                          <w:tab w:val="clear" w:pos="360"/>
                          <w:tab w:val="num" w:pos="284"/>
                        </w:tabs>
                        <w:spacing w:after="0" w:line="240" w:lineRule="auto"/>
                        <w:jc w:val="both"/>
                        <w:rPr>
                          <w:rFonts w:ascii="Calibri" w:hAnsi="Calibri" w:cs="Calibri"/>
                          <w:szCs w:val="22"/>
                        </w:rPr>
                      </w:pPr>
                      <w:proofErr w:type="gramStart"/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induction/orientation</w:t>
                      </w:r>
                      <w:proofErr w:type="gramEnd"/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 xml:space="preserve"> check list</w:t>
                      </w:r>
                      <w:r w:rsidR="004F00A9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3256280</wp:posOffset>
                </wp:positionH>
                <wp:positionV relativeFrom="paragraph">
                  <wp:posOffset>77470</wp:posOffset>
                </wp:positionV>
                <wp:extent cx="2905125" cy="1123950"/>
                <wp:effectExtent l="0" t="0" r="0" b="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1239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B3595" w:rsidRPr="00633DE1" w:rsidRDefault="002B3595" w:rsidP="009E4547">
                            <w:pPr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E</w:t>
                            </w:r>
                            <w:r w:rsidR="004F00A9">
                              <w:rPr>
                                <w:rFonts w:cs="Calibri"/>
                                <w:b/>
                                <w:szCs w:val="22"/>
                              </w:rPr>
                              <w:t>nsures completion of</w:t>
                            </w:r>
                          </w:p>
                          <w:p w:rsidR="00171528" w:rsidRPr="00633DE1" w:rsidRDefault="00171528" w:rsidP="0017152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="284" w:hanging="208"/>
                              <w:jc w:val="both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IRD</w:t>
                            </w:r>
                            <w:r w:rsidR="00002379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registration</w:t>
                            </w:r>
                            <w:r w:rsidR="004F00A9">
                              <w:rPr>
                                <w:rFonts w:ascii="Calibri" w:hAnsi="Calibri" w:cs="Calibri"/>
                                <w:szCs w:val="22"/>
                              </w:rPr>
                              <w:t>,</w:t>
                            </w:r>
                          </w:p>
                          <w:p w:rsidR="00171528" w:rsidRPr="00633DE1" w:rsidRDefault="00171528" w:rsidP="0017152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="284" w:hanging="208"/>
                              <w:jc w:val="both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Kiwi Saver</w:t>
                            </w:r>
                            <w:r w:rsidR="004F00A9">
                              <w:rPr>
                                <w:rFonts w:ascii="Calibri" w:hAnsi="Calibri" w:cs="Calibri"/>
                                <w:szCs w:val="22"/>
                              </w:rPr>
                              <w:t>,</w:t>
                            </w:r>
                          </w:p>
                          <w:p w:rsidR="00171528" w:rsidRPr="00633DE1" w:rsidRDefault="00002379" w:rsidP="0017152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="284" w:hanging="208"/>
                              <w:jc w:val="both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e</w:t>
                            </w:r>
                            <w:r w:rsidR="00171528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mployee details and emergency contacts</w:t>
                            </w:r>
                            <w:r w:rsidR="004F00A9">
                              <w:rPr>
                                <w:rFonts w:ascii="Calibri" w:hAnsi="Calibri" w:cs="Calibri"/>
                                <w:szCs w:val="22"/>
                              </w:rPr>
                              <w:t>,</w:t>
                            </w:r>
                          </w:p>
                          <w:p w:rsidR="00920768" w:rsidRPr="00633DE1" w:rsidRDefault="00002379" w:rsidP="0017152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ind w:left="284" w:hanging="208"/>
                              <w:jc w:val="both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proofErr w:type="gramStart"/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b</w:t>
                            </w:r>
                            <w:r w:rsidR="00920768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ank</w:t>
                            </w:r>
                            <w:proofErr w:type="gramEnd"/>
                            <w:r w:rsidR="00920768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account details taken</w:t>
                            </w:r>
                            <w:r w:rsidR="004F00A9"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2B3595" w:rsidRPr="00171528" w:rsidRDefault="00171528" w:rsidP="00171528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 w:rsidRPr="00171528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2B3595" w:rsidRPr="00FE5F87" w:rsidRDefault="002B3595" w:rsidP="00FE5F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256.4pt;margin-top:6.1pt;width:228.75pt;height:8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" fillcolor="#d9d9d9" stroked="f">
                <v:textbox>
                  <w:txbxContent>
                    <w:p w:rsidR="002B3595" w:rsidRPr="00633DE1" w:rsidRDefault="002B3595" w:rsidP="009E4547">
                      <w:pPr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E</w:t>
                      </w:r>
                      <w:r w:rsidR="004F00A9">
                        <w:rPr>
                          <w:rFonts w:cs="Calibri"/>
                          <w:b/>
                          <w:szCs w:val="22"/>
                        </w:rPr>
                        <w:t>nsures completion of</w:t>
                      </w:r>
                    </w:p>
                    <w:p w:rsidR="00171528" w:rsidRPr="00633DE1" w:rsidRDefault="00171528" w:rsidP="0017152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="284" w:hanging="208"/>
                        <w:jc w:val="both"/>
                        <w:rPr>
                          <w:rFonts w:ascii="Calibri" w:hAnsi="Calibri" w:cs="Calibri"/>
                          <w:szCs w:val="22"/>
                        </w:rPr>
                      </w:pPr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IRD</w:t>
                      </w:r>
                      <w:r w:rsidR="00002379" w:rsidRPr="00633DE1">
                        <w:rPr>
                          <w:rFonts w:ascii="Calibri" w:hAnsi="Calibri" w:cs="Calibri"/>
                          <w:szCs w:val="22"/>
                        </w:rPr>
                        <w:t xml:space="preserve"> registration</w:t>
                      </w:r>
                      <w:r w:rsidR="004F00A9">
                        <w:rPr>
                          <w:rFonts w:ascii="Calibri" w:hAnsi="Calibri" w:cs="Calibri"/>
                          <w:szCs w:val="22"/>
                        </w:rPr>
                        <w:t>,</w:t>
                      </w:r>
                    </w:p>
                    <w:p w:rsidR="00171528" w:rsidRPr="00633DE1" w:rsidRDefault="00171528" w:rsidP="0017152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="284" w:hanging="208"/>
                        <w:jc w:val="both"/>
                        <w:rPr>
                          <w:rFonts w:ascii="Calibri" w:hAnsi="Calibri" w:cs="Calibri"/>
                          <w:szCs w:val="22"/>
                        </w:rPr>
                      </w:pPr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Kiwi Saver</w:t>
                      </w:r>
                      <w:r w:rsidR="004F00A9">
                        <w:rPr>
                          <w:rFonts w:ascii="Calibri" w:hAnsi="Calibri" w:cs="Calibri"/>
                          <w:szCs w:val="22"/>
                        </w:rPr>
                        <w:t>,</w:t>
                      </w:r>
                    </w:p>
                    <w:p w:rsidR="00171528" w:rsidRPr="00633DE1" w:rsidRDefault="00002379" w:rsidP="0017152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="284" w:hanging="208"/>
                        <w:jc w:val="both"/>
                        <w:rPr>
                          <w:rFonts w:ascii="Calibri" w:hAnsi="Calibri" w:cs="Calibri"/>
                          <w:szCs w:val="22"/>
                        </w:rPr>
                      </w:pPr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e</w:t>
                      </w:r>
                      <w:r w:rsidR="00171528" w:rsidRPr="00633DE1">
                        <w:rPr>
                          <w:rFonts w:ascii="Calibri" w:hAnsi="Calibri" w:cs="Calibri"/>
                          <w:szCs w:val="22"/>
                        </w:rPr>
                        <w:t>mployee details and emergency contacts</w:t>
                      </w:r>
                      <w:r w:rsidR="004F00A9">
                        <w:rPr>
                          <w:rFonts w:ascii="Calibri" w:hAnsi="Calibri" w:cs="Calibri"/>
                          <w:szCs w:val="22"/>
                        </w:rPr>
                        <w:t>,</w:t>
                      </w:r>
                    </w:p>
                    <w:p w:rsidR="00920768" w:rsidRPr="00633DE1" w:rsidRDefault="00002379" w:rsidP="0017152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ind w:left="284" w:hanging="208"/>
                        <w:jc w:val="both"/>
                        <w:rPr>
                          <w:rFonts w:ascii="Calibri" w:hAnsi="Calibri" w:cs="Calibri"/>
                          <w:szCs w:val="22"/>
                        </w:rPr>
                      </w:pPr>
                      <w:proofErr w:type="gramStart"/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b</w:t>
                      </w:r>
                      <w:r w:rsidR="00920768" w:rsidRPr="00633DE1">
                        <w:rPr>
                          <w:rFonts w:ascii="Calibri" w:hAnsi="Calibri" w:cs="Calibri"/>
                          <w:szCs w:val="22"/>
                        </w:rPr>
                        <w:t>ank</w:t>
                      </w:r>
                      <w:proofErr w:type="gramEnd"/>
                      <w:r w:rsidR="00920768" w:rsidRPr="00633DE1">
                        <w:rPr>
                          <w:rFonts w:ascii="Calibri" w:hAnsi="Calibri" w:cs="Calibri"/>
                          <w:szCs w:val="22"/>
                        </w:rPr>
                        <w:t xml:space="preserve"> account details taken</w:t>
                      </w:r>
                      <w:r w:rsidR="004F00A9"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2B3595" w:rsidRPr="00171528" w:rsidRDefault="00171528" w:rsidP="00171528">
                      <w:pPr>
                        <w:jc w:val="both"/>
                        <w:rPr>
                          <w:sz w:val="20"/>
                        </w:rPr>
                      </w:pPr>
                      <w:r w:rsidRPr="00171528">
                        <w:rPr>
                          <w:sz w:val="20"/>
                        </w:rPr>
                        <w:t xml:space="preserve"> </w:t>
                      </w:r>
                    </w:p>
                    <w:p w:rsidR="002B3595" w:rsidRPr="00FE5F87" w:rsidRDefault="002B3595" w:rsidP="00FE5F87"/>
                  </w:txbxContent>
                </v:textbox>
              </v:shape>
            </w:pict>
          </mc:Fallback>
        </mc:AlternateContent>
      </w:r>
    </w:p>
    <w:p w:rsidR="00A83755" w:rsidRDefault="00A83755" w:rsidP="00A83755">
      <w:pPr>
        <w:jc w:val="both"/>
        <w:rPr>
          <w:rFonts w:ascii="Tahoma" w:hAnsi="Tahoma" w:cs="Tahoma"/>
          <w:szCs w:val="22"/>
        </w:rPr>
      </w:pPr>
    </w:p>
    <w:p w:rsidR="008B2397" w:rsidRDefault="008B2397" w:rsidP="00A83755">
      <w:pPr>
        <w:jc w:val="both"/>
        <w:rPr>
          <w:rFonts w:ascii="Tahoma" w:hAnsi="Tahoma" w:cs="Tahoma"/>
          <w:szCs w:val="22"/>
        </w:rPr>
      </w:pPr>
    </w:p>
    <w:p w:rsidR="00FE5F87" w:rsidRDefault="00FE5F87" w:rsidP="00A83755">
      <w:pPr>
        <w:jc w:val="both"/>
        <w:rPr>
          <w:rFonts w:ascii="Tahoma" w:hAnsi="Tahoma" w:cs="Tahoma"/>
          <w:szCs w:val="22"/>
        </w:rPr>
      </w:pPr>
    </w:p>
    <w:p w:rsidR="00FE5F87" w:rsidRDefault="00FE5F87" w:rsidP="00FE5F87">
      <w:pPr>
        <w:tabs>
          <w:tab w:val="left" w:pos="6240"/>
        </w:tabs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ab/>
      </w:r>
    </w:p>
    <w:p w:rsidR="00FE5F87" w:rsidRDefault="00FE5F87" w:rsidP="00A83755">
      <w:pPr>
        <w:jc w:val="both"/>
        <w:rPr>
          <w:rFonts w:ascii="Tahoma" w:hAnsi="Tahoma" w:cs="Tahoma"/>
          <w:szCs w:val="22"/>
        </w:rPr>
      </w:pPr>
    </w:p>
    <w:p w:rsidR="008B2397" w:rsidRDefault="008B2397" w:rsidP="00A83755">
      <w:pPr>
        <w:jc w:val="both"/>
        <w:rPr>
          <w:rFonts w:ascii="Tahoma" w:hAnsi="Tahoma" w:cs="Tahoma"/>
          <w:szCs w:val="22"/>
        </w:rPr>
      </w:pPr>
    </w:p>
    <w:p w:rsidR="00FE5F87" w:rsidRDefault="00FE5F87" w:rsidP="00A83755">
      <w:pPr>
        <w:jc w:val="both"/>
        <w:rPr>
          <w:rFonts w:ascii="Tahoma" w:hAnsi="Tahoma" w:cs="Tahoma"/>
          <w:szCs w:val="22"/>
        </w:rPr>
      </w:pPr>
    </w:p>
    <w:p w:rsidR="00FE5F87" w:rsidRPr="006F4602" w:rsidRDefault="00FE5F87" w:rsidP="00A83755">
      <w:pPr>
        <w:jc w:val="both"/>
        <w:rPr>
          <w:rFonts w:ascii="Tahoma" w:hAnsi="Tahoma" w:cs="Tahoma"/>
          <w:szCs w:val="22"/>
        </w:rPr>
      </w:pPr>
    </w:p>
    <w:p w:rsidR="00971288" w:rsidRPr="00971288" w:rsidRDefault="003C6B15" w:rsidP="00971288">
      <w:pPr>
        <w:pStyle w:val="ListParagraph"/>
        <w:spacing w:after="0" w:line="240" w:lineRule="auto"/>
        <w:ind w:left="0"/>
        <w:jc w:val="both"/>
        <w:rPr>
          <w:rFonts w:ascii="Tahoma" w:hAnsi="Tahoma" w:cs="Tahoma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11430</wp:posOffset>
                </wp:positionV>
                <wp:extent cx="3314700" cy="266700"/>
                <wp:effectExtent l="0" t="0" r="0" b="0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B3595" w:rsidRPr="00633DE1" w:rsidRDefault="005620C1" w:rsidP="008F466D">
                            <w:pPr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522F83">
                              <w:rPr>
                                <w:rFonts w:cs="Calibri"/>
                                <w:b/>
                                <w:szCs w:val="22"/>
                              </w:rPr>
                              <w:t xml:space="preserve">Orientation </w:t>
                            </w:r>
                            <w:r w:rsidR="002B3595" w:rsidRPr="00522F83">
                              <w:rPr>
                                <w:rFonts w:cs="Calibri"/>
                                <w:b/>
                                <w:szCs w:val="22"/>
                              </w:rPr>
                              <w:t>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left:0;text-align:left;margin-left:112.4pt;margin-top:.9pt;width:261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" fillcolor="#d9d9d9" stroked="f">
                <v:textbox>
                  <w:txbxContent>
                    <w:p w:rsidR="002B3595" w:rsidRPr="00633DE1" w:rsidRDefault="005620C1" w:rsidP="008F466D">
                      <w:pPr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522F83">
                        <w:rPr>
                          <w:rFonts w:cs="Calibri"/>
                          <w:b/>
                          <w:szCs w:val="22"/>
                        </w:rPr>
                        <w:t xml:space="preserve">Orientation </w:t>
                      </w:r>
                      <w:r w:rsidR="002B3595" w:rsidRPr="00522F83">
                        <w:rPr>
                          <w:rFonts w:cs="Calibri"/>
                          <w:b/>
                          <w:szCs w:val="22"/>
                        </w:rPr>
                        <w:t>Programme</w:t>
                      </w:r>
                    </w:p>
                  </w:txbxContent>
                </v:textbox>
              </v:shape>
            </w:pict>
          </mc:Fallback>
        </mc:AlternateContent>
      </w:r>
    </w:p>
    <w:p w:rsidR="00971288" w:rsidRPr="00971288" w:rsidRDefault="003C6B15" w:rsidP="00971288">
      <w:pPr>
        <w:pStyle w:val="ListParagraph"/>
        <w:spacing w:after="0" w:line="240" w:lineRule="auto"/>
        <w:ind w:left="0"/>
        <w:jc w:val="both"/>
        <w:rPr>
          <w:rFonts w:ascii="Tahoma" w:hAnsi="Tahoma" w:cs="Tahoma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109220</wp:posOffset>
                </wp:positionV>
                <wp:extent cx="3314700" cy="342900"/>
                <wp:effectExtent l="57150" t="38100" r="38100" b="5715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B3595" w:rsidRPr="00633DE1" w:rsidRDefault="002B3595" w:rsidP="008F466D">
                            <w:pPr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First day of employment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112.4pt;margin-top:8.6pt;width:261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2B3595" w:rsidRPr="00633DE1" w:rsidRDefault="002B3595" w:rsidP="008F466D">
                      <w:pPr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First day of employment</w:t>
                      </w:r>
                    </w:p>
                  </w:txbxContent>
                </v:textbox>
              </v:shape>
            </w:pict>
          </mc:Fallback>
        </mc:AlternateContent>
      </w:r>
    </w:p>
    <w:p w:rsidR="00A83755" w:rsidRDefault="00A83755" w:rsidP="00971288">
      <w:pPr>
        <w:pStyle w:val="ListParagraph"/>
        <w:spacing w:after="0" w:line="240" w:lineRule="auto"/>
        <w:ind w:left="0"/>
        <w:jc w:val="both"/>
        <w:rPr>
          <w:rFonts w:ascii="Tahoma" w:hAnsi="Tahoma" w:cs="Tahoma"/>
          <w:szCs w:val="22"/>
        </w:rPr>
      </w:pPr>
    </w:p>
    <w:p w:rsidR="00A83755" w:rsidRDefault="003C6B15" w:rsidP="00A83755">
      <w:pPr>
        <w:jc w:val="both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4408804</wp:posOffset>
                </wp:positionH>
                <wp:positionV relativeFrom="paragraph">
                  <wp:posOffset>135255</wp:posOffset>
                </wp:positionV>
                <wp:extent cx="0" cy="200025"/>
                <wp:effectExtent l="76200" t="0" r="38100" b="28575"/>
                <wp:wrapNone/>
                <wp:docPr id="10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ADDF8" id="Line 29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7.15pt,10.65pt" to="347.1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1770379</wp:posOffset>
                </wp:positionH>
                <wp:positionV relativeFrom="paragraph">
                  <wp:posOffset>116205</wp:posOffset>
                </wp:positionV>
                <wp:extent cx="0" cy="200025"/>
                <wp:effectExtent l="76200" t="0" r="38100" b="28575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A5A23" id="Line 30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4pt,9.15pt" to="139.4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">
                <v:stroke endarrow="block"/>
              </v:line>
            </w:pict>
          </mc:Fallback>
        </mc:AlternateContent>
      </w:r>
    </w:p>
    <w:p w:rsidR="008F466D" w:rsidRDefault="003C6B15" w:rsidP="00A83755">
      <w:pPr>
        <w:jc w:val="both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164465</wp:posOffset>
                </wp:positionV>
                <wp:extent cx="2876550" cy="295275"/>
                <wp:effectExtent l="57150" t="38100" r="38100" b="6667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B3595" w:rsidRPr="00633DE1" w:rsidRDefault="002B3595" w:rsidP="008F466D">
                            <w:pPr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Manager</w:t>
                            </w:r>
                            <w:r w:rsidR="00920768"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/</w:t>
                            </w:r>
                            <w:r w:rsidR="00E80706" w:rsidRPr="00633DE1">
                              <w:rPr>
                                <w:rFonts w:cs="Calibri"/>
                                <w:b/>
                                <w:szCs w:val="22"/>
                                <w:highlight w:val="lightGray"/>
                              </w:rPr>
                              <w:t>………..</w:t>
                            </w:r>
                            <w:r w:rsidR="00920768"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 xml:space="preserve"> &amp; Employee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left:0;text-align:left;margin-left:6.65pt;margin-top:12.95pt;width:226.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B3595" w:rsidRPr="00633DE1" w:rsidRDefault="002B3595" w:rsidP="008F466D">
                      <w:pPr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Manager</w:t>
                      </w:r>
                      <w:r w:rsidR="00920768" w:rsidRPr="00633DE1">
                        <w:rPr>
                          <w:rFonts w:cs="Calibri"/>
                          <w:b/>
                          <w:szCs w:val="22"/>
                        </w:rPr>
                        <w:t>/</w:t>
                      </w:r>
                      <w:r w:rsidR="00E80706" w:rsidRPr="00633DE1">
                        <w:rPr>
                          <w:rFonts w:cs="Calibri"/>
                          <w:b/>
                          <w:szCs w:val="22"/>
                          <w:highlight w:val="lightGray"/>
                        </w:rPr>
                        <w:t>………..</w:t>
                      </w:r>
                      <w:r w:rsidR="00920768" w:rsidRPr="00633DE1">
                        <w:rPr>
                          <w:rFonts w:cs="Calibri"/>
                          <w:b/>
                          <w:szCs w:val="22"/>
                        </w:rPr>
                        <w:t xml:space="preserve"> &amp; Employee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3256280</wp:posOffset>
                </wp:positionH>
                <wp:positionV relativeFrom="paragraph">
                  <wp:posOffset>164465</wp:posOffset>
                </wp:positionV>
                <wp:extent cx="2828925" cy="295275"/>
                <wp:effectExtent l="57150" t="38100" r="47625" b="66675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B3595" w:rsidRPr="00633DE1" w:rsidRDefault="002B3595" w:rsidP="007B4C8A">
                            <w:pPr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Manager</w:t>
                            </w:r>
                            <w:r w:rsidR="00920768"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/</w:t>
                            </w:r>
                            <w:r w:rsidR="00E80706" w:rsidRPr="00633DE1">
                              <w:rPr>
                                <w:rFonts w:cs="Calibri"/>
                                <w:b/>
                                <w:szCs w:val="22"/>
                                <w:highlight w:val="lightGray"/>
                              </w:rPr>
                              <w:t>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left:0;text-align:left;margin-left:256.4pt;margin-top:12.95pt;width:222.7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2B3595" w:rsidRPr="00633DE1" w:rsidRDefault="002B3595" w:rsidP="007B4C8A">
                      <w:pPr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Manager</w:t>
                      </w:r>
                      <w:r w:rsidR="00920768" w:rsidRPr="00633DE1">
                        <w:rPr>
                          <w:rFonts w:cs="Calibri"/>
                          <w:b/>
                          <w:szCs w:val="22"/>
                        </w:rPr>
                        <w:t>/</w:t>
                      </w:r>
                      <w:r w:rsidR="00E80706" w:rsidRPr="00633DE1">
                        <w:rPr>
                          <w:rFonts w:cs="Calibri"/>
                          <w:b/>
                          <w:szCs w:val="22"/>
                          <w:highlight w:val="lightGray"/>
                        </w:rPr>
                        <w:t>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8F466D" w:rsidRDefault="008F466D" w:rsidP="00A83755">
      <w:pPr>
        <w:jc w:val="both"/>
      </w:pPr>
    </w:p>
    <w:p w:rsidR="008F466D" w:rsidRDefault="003C6B15" w:rsidP="00A8147A">
      <w:pPr>
        <w:tabs>
          <w:tab w:val="left" w:pos="6330"/>
        </w:tabs>
        <w:jc w:val="both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3256280</wp:posOffset>
                </wp:positionH>
                <wp:positionV relativeFrom="paragraph">
                  <wp:posOffset>128270</wp:posOffset>
                </wp:positionV>
                <wp:extent cx="2828925" cy="1171575"/>
                <wp:effectExtent l="0" t="0" r="0" b="0"/>
                <wp:wrapNone/>
                <wp:docPr id="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1171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B3595" w:rsidRPr="00633DE1" w:rsidRDefault="002B3595" w:rsidP="007B4C8A">
                            <w:pPr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Arrange:</w:t>
                            </w:r>
                          </w:p>
                          <w:p w:rsidR="002B3595" w:rsidRPr="00633DE1" w:rsidRDefault="002B3595" w:rsidP="00A8147A">
                            <w:pPr>
                              <w:numPr>
                                <w:ilvl w:val="0"/>
                                <w:numId w:val="28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Powhiri or Whakatau</w:t>
                            </w:r>
                            <w:r w:rsidR="00C02FDB">
                              <w:rPr>
                                <w:rFonts w:cs="Calibri"/>
                                <w:szCs w:val="22"/>
                              </w:rPr>
                              <w:t>.</w:t>
                            </w:r>
                          </w:p>
                          <w:p w:rsidR="002B3595" w:rsidRPr="00633DE1" w:rsidRDefault="00C02FDB" w:rsidP="007B4C8A">
                            <w:pPr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Cs w:val="22"/>
                              </w:rPr>
                              <w:t>Confirm</w:t>
                            </w:r>
                            <w:r w:rsidR="002B3595"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:</w:t>
                            </w:r>
                          </w:p>
                          <w:p w:rsidR="002B3595" w:rsidRPr="00633DE1" w:rsidRDefault="002B3595" w:rsidP="007B4C8A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 xml:space="preserve">  </w:t>
                            </w:r>
                            <w:r w:rsidR="00C02FDB" w:rsidRPr="00633DE1">
                              <w:rPr>
                                <w:rFonts w:cs="Calibri"/>
                                <w:szCs w:val="22"/>
                              </w:rPr>
                              <w:t>Employment</w:t>
                            </w: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 xml:space="preserve"> agreement</w:t>
                            </w:r>
                            <w:r w:rsidR="00C02FDB">
                              <w:rPr>
                                <w:rFonts w:cs="Calibri"/>
                                <w:szCs w:val="22"/>
                              </w:rPr>
                              <w:t>.</w:t>
                            </w:r>
                          </w:p>
                          <w:p w:rsidR="00C825F7" w:rsidRPr="00633DE1" w:rsidRDefault="002B3595" w:rsidP="007B4C8A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 xml:space="preserve">  </w:t>
                            </w:r>
                            <w:r w:rsidR="00C02FDB" w:rsidRPr="00633DE1">
                              <w:rPr>
                                <w:rFonts w:cs="Calibri"/>
                                <w:szCs w:val="22"/>
                              </w:rPr>
                              <w:t>Position</w:t>
                            </w:r>
                            <w:r w:rsidR="00F84547" w:rsidRPr="00633DE1">
                              <w:rPr>
                                <w:rFonts w:cs="Calibri"/>
                                <w:szCs w:val="22"/>
                              </w:rPr>
                              <w:t xml:space="preserve"> d</w:t>
                            </w: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escription</w:t>
                            </w:r>
                            <w:r w:rsidR="00C02FDB">
                              <w:rPr>
                                <w:rFonts w:cs="Calibri"/>
                                <w:szCs w:val="22"/>
                              </w:rPr>
                              <w:t>.</w:t>
                            </w:r>
                          </w:p>
                          <w:p w:rsidR="002B3595" w:rsidRPr="00633DE1" w:rsidRDefault="00C825F7" w:rsidP="00C825F7">
                            <w:pPr>
                              <w:numPr>
                                <w:ilvl w:val="0"/>
                                <w:numId w:val="22"/>
                              </w:numPr>
                              <w:tabs>
                                <w:tab w:val="clear" w:pos="360"/>
                                <w:tab w:val="num" w:pos="142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 xml:space="preserve"> </w:t>
                            </w:r>
                            <w:r w:rsidR="00416953">
                              <w:rPr>
                                <w:rFonts w:cs="Calibri"/>
                                <w:szCs w:val="22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  <w:r w:rsidR="00C02FDB" w:rsidRPr="00633DE1">
                              <w:rPr>
                                <w:rFonts w:cs="Calibri"/>
                                <w:szCs w:val="22"/>
                              </w:rPr>
                              <w:t>Orientation</w:t>
                            </w: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 xml:space="preserve"> &amp; </w:t>
                            </w:r>
                            <w:r w:rsidR="00F84547" w:rsidRPr="00633DE1">
                              <w:rPr>
                                <w:rFonts w:cs="Calibri"/>
                                <w:szCs w:val="22"/>
                              </w:rPr>
                              <w:t>i</w:t>
                            </w: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nduction time frames</w:t>
                            </w:r>
                            <w:r w:rsidR="00C02FDB">
                              <w:rPr>
                                <w:rFonts w:cs="Calibri"/>
                                <w:szCs w:val="22"/>
                              </w:rPr>
                              <w:t>.</w:t>
                            </w:r>
                            <w:r w:rsidR="002B3595" w:rsidRPr="00633DE1">
                              <w:rPr>
                                <w:rFonts w:cs="Calibri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35" type="#_x0000_t202" style="position:absolute;left:0;text-align:left;margin-left:256.4pt;margin-top:10.1pt;width:222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" fillcolor="#d9d9d9" stroked="f">
                <v:textbox>
                  <w:txbxContent>
                    <w:p w:rsidR="002B3595" w:rsidRPr="00633DE1" w:rsidRDefault="002B3595" w:rsidP="007B4C8A">
                      <w:pPr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Arrange:</w:t>
                      </w:r>
                    </w:p>
                    <w:p w:rsidR="002B3595" w:rsidRPr="00633DE1" w:rsidRDefault="002B3595" w:rsidP="00A8147A">
                      <w:pPr>
                        <w:numPr>
                          <w:ilvl w:val="0"/>
                          <w:numId w:val="28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>Powhiri or Whakatau</w:t>
                      </w:r>
                      <w:r w:rsidR="00C02FDB">
                        <w:rPr>
                          <w:rFonts w:cs="Calibri"/>
                          <w:szCs w:val="22"/>
                        </w:rPr>
                        <w:t>.</w:t>
                      </w:r>
                    </w:p>
                    <w:p w:rsidR="002B3595" w:rsidRPr="00633DE1" w:rsidRDefault="00C02FDB" w:rsidP="007B4C8A">
                      <w:pPr>
                        <w:rPr>
                          <w:rFonts w:cs="Calibri"/>
                          <w:b/>
                          <w:szCs w:val="22"/>
                        </w:rPr>
                      </w:pPr>
                      <w:r>
                        <w:rPr>
                          <w:rFonts w:cs="Calibri"/>
                          <w:b/>
                          <w:szCs w:val="22"/>
                        </w:rPr>
                        <w:t>Confirm</w:t>
                      </w:r>
                      <w:r w:rsidR="002B3595" w:rsidRPr="00633DE1">
                        <w:rPr>
                          <w:rFonts w:cs="Calibri"/>
                          <w:b/>
                          <w:szCs w:val="22"/>
                        </w:rPr>
                        <w:t>:</w:t>
                      </w:r>
                    </w:p>
                    <w:p w:rsidR="002B3595" w:rsidRPr="00633DE1" w:rsidRDefault="002B3595" w:rsidP="007B4C8A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 xml:space="preserve">  </w:t>
                      </w:r>
                      <w:r w:rsidR="00C02FDB" w:rsidRPr="00633DE1">
                        <w:rPr>
                          <w:rFonts w:cs="Calibri"/>
                          <w:szCs w:val="22"/>
                        </w:rPr>
                        <w:t>Employment</w:t>
                      </w:r>
                      <w:r w:rsidRPr="00633DE1">
                        <w:rPr>
                          <w:rFonts w:cs="Calibri"/>
                          <w:szCs w:val="22"/>
                        </w:rPr>
                        <w:t xml:space="preserve"> agreement</w:t>
                      </w:r>
                      <w:r w:rsidR="00C02FDB">
                        <w:rPr>
                          <w:rFonts w:cs="Calibri"/>
                          <w:szCs w:val="22"/>
                        </w:rPr>
                        <w:t>.</w:t>
                      </w:r>
                    </w:p>
                    <w:p w:rsidR="00C825F7" w:rsidRPr="00633DE1" w:rsidRDefault="002B3595" w:rsidP="007B4C8A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 xml:space="preserve">  </w:t>
                      </w:r>
                      <w:r w:rsidR="00C02FDB" w:rsidRPr="00633DE1">
                        <w:rPr>
                          <w:rFonts w:cs="Calibri"/>
                          <w:szCs w:val="22"/>
                        </w:rPr>
                        <w:t>Position</w:t>
                      </w:r>
                      <w:r w:rsidR="00F84547" w:rsidRPr="00633DE1">
                        <w:rPr>
                          <w:rFonts w:cs="Calibri"/>
                          <w:szCs w:val="22"/>
                        </w:rPr>
                        <w:t xml:space="preserve"> d</w:t>
                      </w:r>
                      <w:r w:rsidRPr="00633DE1">
                        <w:rPr>
                          <w:rFonts w:cs="Calibri"/>
                          <w:szCs w:val="22"/>
                        </w:rPr>
                        <w:t>escription</w:t>
                      </w:r>
                      <w:r w:rsidR="00C02FDB">
                        <w:rPr>
                          <w:rFonts w:cs="Calibri"/>
                          <w:szCs w:val="22"/>
                        </w:rPr>
                        <w:t>.</w:t>
                      </w:r>
                    </w:p>
                    <w:p w:rsidR="002B3595" w:rsidRPr="00633DE1" w:rsidRDefault="00C825F7" w:rsidP="00C825F7">
                      <w:pPr>
                        <w:numPr>
                          <w:ilvl w:val="0"/>
                          <w:numId w:val="22"/>
                        </w:numPr>
                        <w:tabs>
                          <w:tab w:val="clear" w:pos="360"/>
                          <w:tab w:val="num" w:pos="142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 xml:space="preserve"> </w:t>
                      </w:r>
                      <w:r w:rsidR="00416953">
                        <w:rPr>
                          <w:rFonts w:cs="Calibri"/>
                          <w:szCs w:val="22"/>
                        </w:rPr>
                        <w:t xml:space="preserve"> </w:t>
                      </w:r>
                      <w:bookmarkStart w:id="2" w:name="_GoBack"/>
                      <w:bookmarkEnd w:id="2"/>
                      <w:r w:rsidR="00C02FDB" w:rsidRPr="00633DE1">
                        <w:rPr>
                          <w:rFonts w:cs="Calibri"/>
                          <w:szCs w:val="22"/>
                        </w:rPr>
                        <w:t>Orientation</w:t>
                      </w:r>
                      <w:r w:rsidRPr="00633DE1">
                        <w:rPr>
                          <w:rFonts w:cs="Calibri"/>
                          <w:szCs w:val="22"/>
                        </w:rPr>
                        <w:t xml:space="preserve"> &amp; </w:t>
                      </w:r>
                      <w:r w:rsidR="00F84547" w:rsidRPr="00633DE1">
                        <w:rPr>
                          <w:rFonts w:cs="Calibri"/>
                          <w:szCs w:val="22"/>
                        </w:rPr>
                        <w:t>i</w:t>
                      </w:r>
                      <w:r w:rsidRPr="00633DE1">
                        <w:rPr>
                          <w:rFonts w:cs="Calibri"/>
                          <w:szCs w:val="22"/>
                        </w:rPr>
                        <w:t>nduction time frames</w:t>
                      </w:r>
                      <w:r w:rsidR="00C02FDB">
                        <w:rPr>
                          <w:rFonts w:cs="Calibri"/>
                          <w:szCs w:val="22"/>
                        </w:rPr>
                        <w:t>.</w:t>
                      </w:r>
                      <w:r w:rsidR="002B3595" w:rsidRPr="00633DE1">
                        <w:rPr>
                          <w:rFonts w:cs="Calibri"/>
                          <w:szCs w:val="22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118745</wp:posOffset>
                </wp:positionV>
                <wp:extent cx="2876550" cy="904875"/>
                <wp:effectExtent l="0" t="0" r="0" b="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904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B3595" w:rsidRPr="00633DE1" w:rsidRDefault="002B3595" w:rsidP="00E23F54">
                            <w:pPr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Discuss</w:t>
                            </w:r>
                            <w:r w:rsidR="00C02FDB">
                              <w:rPr>
                                <w:rFonts w:cs="Calibri"/>
                                <w:b/>
                                <w:szCs w:val="22"/>
                              </w:rPr>
                              <w:t>:</w:t>
                            </w:r>
                          </w:p>
                          <w:p w:rsidR="00C825F7" w:rsidRPr="00633DE1" w:rsidRDefault="00C02FDB" w:rsidP="00E23F54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</w:tabs>
                              <w:ind w:left="284" w:hanging="284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Orientation/induction</w:t>
                            </w:r>
                            <w:r w:rsidR="00C825F7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</w:t>
                            </w:r>
                            <w:r w:rsidR="00A21702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p</w:t>
                            </w:r>
                            <w:r w:rsidR="00C825F7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ack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C825F7" w:rsidRPr="00633DE1" w:rsidRDefault="00C02FDB" w:rsidP="00E23F54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</w:tabs>
                              <w:ind w:left="284" w:hanging="284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Code</w:t>
                            </w:r>
                            <w:r w:rsidR="00A21702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of c</w:t>
                            </w:r>
                            <w:r w:rsidR="002B3595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onduct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  <w:p w:rsidR="002B3595" w:rsidRPr="00633DE1" w:rsidRDefault="00C02FDB" w:rsidP="00E23F54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clear" w:pos="360"/>
                              </w:tabs>
                              <w:ind w:left="284" w:hanging="284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>Policies/procedures</w:t>
                            </w:r>
                            <w:r w:rsidR="002B3595" w:rsidRPr="00633DE1">
                              <w:rPr>
                                <w:rFonts w:ascii="Calibri" w:hAnsi="Calibri" w:cs="Calibri"/>
                                <w:szCs w:val="22"/>
                              </w:rPr>
                              <w:t xml:space="preserve"> relevant to the role</w:t>
                            </w:r>
                            <w:r>
                              <w:rPr>
                                <w:rFonts w:ascii="Calibri" w:hAnsi="Calibri" w:cs="Calibri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left:0;text-align:left;margin-left:6.65pt;margin-top:9.35pt;width:226.5pt;height:7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" fillcolor="#d9d9d9" stroked="f">
                <v:textbox>
                  <w:txbxContent>
                    <w:p w:rsidR="002B3595" w:rsidRPr="00633DE1" w:rsidRDefault="002B3595" w:rsidP="00E23F54">
                      <w:pPr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Discuss</w:t>
                      </w:r>
                      <w:r w:rsidR="00C02FDB">
                        <w:rPr>
                          <w:rFonts w:cs="Calibri"/>
                          <w:b/>
                          <w:szCs w:val="22"/>
                        </w:rPr>
                        <w:t>:</w:t>
                      </w:r>
                    </w:p>
                    <w:p w:rsidR="00C825F7" w:rsidRPr="00633DE1" w:rsidRDefault="00C02FDB" w:rsidP="00E23F54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</w:tabs>
                        <w:ind w:left="284" w:hanging="284"/>
                        <w:rPr>
                          <w:rFonts w:ascii="Calibri" w:hAnsi="Calibri" w:cs="Calibri"/>
                          <w:szCs w:val="22"/>
                        </w:rPr>
                      </w:pPr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Orientation/induction</w:t>
                      </w:r>
                      <w:r w:rsidR="00C825F7" w:rsidRPr="00633DE1">
                        <w:rPr>
                          <w:rFonts w:ascii="Calibri" w:hAnsi="Calibri" w:cs="Calibri"/>
                          <w:szCs w:val="22"/>
                        </w:rPr>
                        <w:t xml:space="preserve"> </w:t>
                      </w:r>
                      <w:r w:rsidR="00A21702" w:rsidRPr="00633DE1">
                        <w:rPr>
                          <w:rFonts w:ascii="Calibri" w:hAnsi="Calibri" w:cs="Calibri"/>
                          <w:szCs w:val="22"/>
                        </w:rPr>
                        <w:t>p</w:t>
                      </w:r>
                      <w:r w:rsidR="00C825F7" w:rsidRPr="00633DE1">
                        <w:rPr>
                          <w:rFonts w:ascii="Calibri" w:hAnsi="Calibri" w:cs="Calibri"/>
                          <w:szCs w:val="22"/>
                        </w:rPr>
                        <w:t>ack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C825F7" w:rsidRPr="00633DE1" w:rsidRDefault="00C02FDB" w:rsidP="00E23F54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</w:tabs>
                        <w:ind w:left="284" w:hanging="284"/>
                        <w:rPr>
                          <w:rFonts w:ascii="Calibri" w:hAnsi="Calibri" w:cs="Calibri"/>
                          <w:szCs w:val="22"/>
                        </w:rPr>
                      </w:pPr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Code</w:t>
                      </w:r>
                      <w:r w:rsidR="00A21702" w:rsidRPr="00633DE1">
                        <w:rPr>
                          <w:rFonts w:ascii="Calibri" w:hAnsi="Calibri" w:cs="Calibri"/>
                          <w:szCs w:val="22"/>
                        </w:rPr>
                        <w:t xml:space="preserve"> of c</w:t>
                      </w:r>
                      <w:r w:rsidR="002B3595" w:rsidRPr="00633DE1">
                        <w:rPr>
                          <w:rFonts w:ascii="Calibri" w:hAnsi="Calibri" w:cs="Calibri"/>
                          <w:szCs w:val="22"/>
                        </w:rPr>
                        <w:t>onduct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  <w:p w:rsidR="002B3595" w:rsidRPr="00633DE1" w:rsidRDefault="00C02FDB" w:rsidP="00E23F54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clear" w:pos="360"/>
                        </w:tabs>
                        <w:ind w:left="284" w:hanging="284"/>
                        <w:rPr>
                          <w:rFonts w:ascii="Calibri" w:hAnsi="Calibri" w:cs="Calibri"/>
                          <w:szCs w:val="22"/>
                        </w:rPr>
                      </w:pPr>
                      <w:r w:rsidRPr="00633DE1">
                        <w:rPr>
                          <w:rFonts w:ascii="Calibri" w:hAnsi="Calibri" w:cs="Calibri"/>
                          <w:szCs w:val="22"/>
                        </w:rPr>
                        <w:t>Policies/procedures</w:t>
                      </w:r>
                      <w:r w:rsidR="002B3595" w:rsidRPr="00633DE1">
                        <w:rPr>
                          <w:rFonts w:ascii="Calibri" w:hAnsi="Calibri" w:cs="Calibri"/>
                          <w:szCs w:val="22"/>
                        </w:rPr>
                        <w:t xml:space="preserve"> relevant to the role</w:t>
                      </w:r>
                      <w:r>
                        <w:rPr>
                          <w:rFonts w:ascii="Calibri" w:hAnsi="Calibri" w:cs="Calibri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8147A">
        <w:tab/>
      </w:r>
    </w:p>
    <w:p w:rsidR="00A8147A" w:rsidRDefault="00A8147A" w:rsidP="00A8147A">
      <w:pPr>
        <w:tabs>
          <w:tab w:val="left" w:pos="6330"/>
        </w:tabs>
        <w:jc w:val="both"/>
      </w:pPr>
    </w:p>
    <w:p w:rsidR="008F466D" w:rsidRDefault="008F466D" w:rsidP="00A83755">
      <w:pPr>
        <w:jc w:val="both"/>
      </w:pPr>
    </w:p>
    <w:p w:rsidR="00A83755" w:rsidRDefault="00A83755" w:rsidP="00A83755">
      <w:pPr>
        <w:jc w:val="both"/>
        <w:rPr>
          <w:rFonts w:ascii="Tahoma" w:hAnsi="Tahoma" w:cs="Tahoma"/>
          <w:szCs w:val="22"/>
        </w:rPr>
      </w:pPr>
    </w:p>
    <w:p w:rsidR="00CA1F01" w:rsidRDefault="00CA1F01" w:rsidP="00A83755">
      <w:pPr>
        <w:jc w:val="both"/>
        <w:rPr>
          <w:rFonts w:ascii="Tahoma" w:hAnsi="Tahoma" w:cs="Tahoma"/>
          <w:szCs w:val="22"/>
        </w:rPr>
      </w:pPr>
    </w:p>
    <w:p w:rsidR="00CA1F01" w:rsidRDefault="00CA1F01" w:rsidP="00A83755">
      <w:pPr>
        <w:jc w:val="both"/>
        <w:rPr>
          <w:rFonts w:ascii="Tahoma" w:hAnsi="Tahoma" w:cs="Tahoma"/>
          <w:szCs w:val="22"/>
        </w:rPr>
      </w:pPr>
    </w:p>
    <w:p w:rsidR="00FC52D3" w:rsidRDefault="003C6B15" w:rsidP="00A83755">
      <w:pPr>
        <w:jc w:val="both"/>
        <w:rPr>
          <w:rFonts w:ascii="Tahoma" w:hAnsi="Tahoma" w:cs="Tahoma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5715</wp:posOffset>
                </wp:positionV>
                <wp:extent cx="2876550" cy="962025"/>
                <wp:effectExtent l="0" t="0" r="0" b="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962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2B3595" w:rsidRPr="00633DE1" w:rsidRDefault="002B3595" w:rsidP="00FC52D3">
                            <w:pPr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Do:</w:t>
                            </w:r>
                          </w:p>
                          <w:p w:rsidR="002B3595" w:rsidRPr="00633DE1" w:rsidRDefault="00A21702" w:rsidP="00E23F54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t</w:t>
                            </w:r>
                            <w:r w:rsidR="002B3595" w:rsidRPr="00633DE1">
                              <w:rPr>
                                <w:rFonts w:cs="Calibri"/>
                                <w:szCs w:val="22"/>
                              </w:rPr>
                              <w:t>our of the building and surroundings</w:t>
                            </w:r>
                          </w:p>
                          <w:p w:rsidR="002B3595" w:rsidRPr="00633DE1" w:rsidRDefault="00A21702" w:rsidP="00E23F54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i</w:t>
                            </w:r>
                            <w:r w:rsidR="002B3595" w:rsidRPr="00633DE1">
                              <w:rPr>
                                <w:rFonts w:cs="Calibri"/>
                                <w:szCs w:val="22"/>
                              </w:rPr>
                              <w:t>ntroduction to staff</w:t>
                            </w:r>
                            <w:r w:rsidR="003D6654" w:rsidRPr="00633DE1">
                              <w:rPr>
                                <w:rFonts w:cs="Calibri"/>
                                <w:szCs w:val="22"/>
                              </w:rPr>
                              <w:t xml:space="preserve"> </w:t>
                            </w:r>
                          </w:p>
                          <w:p w:rsidR="003D6654" w:rsidRPr="00633DE1" w:rsidRDefault="00A21702" w:rsidP="00E23F54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i</w:t>
                            </w:r>
                            <w:r w:rsidR="003D6654" w:rsidRPr="00633DE1">
                              <w:rPr>
                                <w:rFonts w:cs="Calibri"/>
                                <w:szCs w:val="22"/>
                              </w:rPr>
                              <w:t xml:space="preserve">ntroduction to </w:t>
                            </w:r>
                            <w:r w:rsidRPr="00633DE1">
                              <w:rPr>
                                <w:rFonts w:cs="Calibri"/>
                                <w:szCs w:val="22"/>
                              </w:rPr>
                              <w:t>service users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left:0;text-align:left;margin-left:6.65pt;margin-top:.45pt;width:226.5pt;height:7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" fillcolor="#d9d9d9" stroked="f">
                <v:textbox>
                  <w:txbxContent>
                    <w:p w:rsidR="002B3595" w:rsidRPr="00633DE1" w:rsidRDefault="002B3595" w:rsidP="00FC52D3">
                      <w:pPr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Do:</w:t>
                      </w:r>
                    </w:p>
                    <w:p w:rsidR="002B3595" w:rsidRPr="00633DE1" w:rsidRDefault="00A21702" w:rsidP="00E23F54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>t</w:t>
                      </w:r>
                      <w:r w:rsidR="002B3595" w:rsidRPr="00633DE1">
                        <w:rPr>
                          <w:rFonts w:cs="Calibri"/>
                          <w:szCs w:val="22"/>
                        </w:rPr>
                        <w:t>our of the building and surroundings</w:t>
                      </w:r>
                    </w:p>
                    <w:p w:rsidR="002B3595" w:rsidRPr="00633DE1" w:rsidRDefault="00A21702" w:rsidP="00E23F54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>i</w:t>
                      </w:r>
                      <w:r w:rsidR="002B3595" w:rsidRPr="00633DE1">
                        <w:rPr>
                          <w:rFonts w:cs="Calibri"/>
                          <w:szCs w:val="22"/>
                        </w:rPr>
                        <w:t>ntroduction to staff</w:t>
                      </w:r>
                      <w:r w:rsidR="003D6654" w:rsidRPr="00633DE1">
                        <w:rPr>
                          <w:rFonts w:cs="Calibri"/>
                          <w:szCs w:val="22"/>
                        </w:rPr>
                        <w:t xml:space="preserve"> </w:t>
                      </w:r>
                    </w:p>
                    <w:p w:rsidR="003D6654" w:rsidRPr="00633DE1" w:rsidRDefault="00A21702" w:rsidP="00E23F54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cs="Calibri"/>
                          <w:szCs w:val="22"/>
                        </w:rPr>
                      </w:pPr>
                      <w:r w:rsidRPr="00633DE1">
                        <w:rPr>
                          <w:rFonts w:cs="Calibri"/>
                          <w:szCs w:val="22"/>
                        </w:rPr>
                        <w:t>i</w:t>
                      </w:r>
                      <w:r w:rsidR="003D6654" w:rsidRPr="00633DE1">
                        <w:rPr>
                          <w:rFonts w:cs="Calibri"/>
                          <w:szCs w:val="22"/>
                        </w:rPr>
                        <w:t xml:space="preserve">ntroduction to </w:t>
                      </w:r>
                      <w:r w:rsidRPr="00633DE1">
                        <w:rPr>
                          <w:rFonts w:cs="Calibri"/>
                          <w:szCs w:val="22"/>
                        </w:rPr>
                        <w:t>service users</w:t>
                      </w:r>
                    </w:p>
                  </w:txbxContent>
                </v:textbox>
              </v:shape>
            </w:pict>
          </mc:Fallback>
        </mc:AlternateContent>
      </w:r>
    </w:p>
    <w:p w:rsidR="00FC52D3" w:rsidRDefault="007B4C8A" w:rsidP="007B4C8A">
      <w:pPr>
        <w:tabs>
          <w:tab w:val="left" w:pos="6570"/>
        </w:tabs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ab/>
      </w:r>
    </w:p>
    <w:p w:rsidR="00FC52D3" w:rsidRDefault="00FC52D3" w:rsidP="00A83755">
      <w:pPr>
        <w:jc w:val="both"/>
        <w:rPr>
          <w:rFonts w:ascii="Tahoma" w:hAnsi="Tahoma" w:cs="Tahoma"/>
          <w:szCs w:val="22"/>
        </w:rPr>
      </w:pPr>
    </w:p>
    <w:p w:rsidR="00FC52D3" w:rsidRPr="00662D4B" w:rsidRDefault="00FC52D3" w:rsidP="00A83755">
      <w:pPr>
        <w:jc w:val="both"/>
        <w:rPr>
          <w:rFonts w:ascii="Tahoma" w:hAnsi="Tahoma" w:cs="Tahoma"/>
          <w:szCs w:val="22"/>
        </w:rPr>
      </w:pPr>
    </w:p>
    <w:p w:rsidR="0064749A" w:rsidRPr="008121A1" w:rsidRDefault="0064749A" w:rsidP="0064749A">
      <w:pPr>
        <w:tabs>
          <w:tab w:val="left" w:pos="567"/>
          <w:tab w:val="left" w:pos="1418"/>
          <w:tab w:val="left" w:pos="4320"/>
          <w:tab w:val="left" w:pos="5760"/>
          <w:tab w:val="left" w:pos="7200"/>
          <w:tab w:val="left" w:pos="8640"/>
        </w:tabs>
        <w:jc w:val="both"/>
        <w:rPr>
          <w:rFonts w:ascii="Tahoma" w:hAnsi="Tahoma" w:cs="Tahoma"/>
          <w:sz w:val="20"/>
        </w:rPr>
      </w:pPr>
    </w:p>
    <w:p w:rsidR="000E79F0" w:rsidRPr="008121A1" w:rsidRDefault="000E79F0" w:rsidP="000E79F0">
      <w:pPr>
        <w:pStyle w:val="Title"/>
        <w:jc w:val="both"/>
        <w:rPr>
          <w:rFonts w:ascii="Tahoma" w:hAnsi="Tahoma" w:cs="Tahoma"/>
          <w:sz w:val="20"/>
        </w:rPr>
      </w:pPr>
    </w:p>
    <w:p w:rsidR="000E79F0" w:rsidRPr="008121A1" w:rsidRDefault="003C6B15" w:rsidP="009D3508">
      <w:pPr>
        <w:pStyle w:val="Title"/>
        <w:tabs>
          <w:tab w:val="left" w:pos="5850"/>
        </w:tabs>
        <w:jc w:val="both"/>
        <w:rPr>
          <w:rFonts w:ascii="Tahoma" w:hAnsi="Tahoma" w:cs="Tahoma"/>
          <w:sz w:val="20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87630</wp:posOffset>
                </wp:positionV>
                <wp:extent cx="3476625" cy="342900"/>
                <wp:effectExtent l="0" t="0" r="9525" b="0"/>
                <wp:wrapNone/>
                <wp:docPr id="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C825F7" w:rsidRPr="00633DE1" w:rsidRDefault="006415B2" w:rsidP="00C825F7">
                            <w:pPr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 xml:space="preserve">Induction </w:t>
                            </w:r>
                            <w:r w:rsidR="00C825F7"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7.65pt;margin-top:6.9pt;width:273.7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" fillcolor="#d9d9d9" stroked="f">
                <v:textbox>
                  <w:txbxContent>
                    <w:p w:rsidR="00C825F7" w:rsidRPr="00633DE1" w:rsidRDefault="006415B2" w:rsidP="00C825F7">
                      <w:pPr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 xml:space="preserve">Induction </w:t>
                      </w:r>
                      <w:r w:rsidR="00C825F7" w:rsidRPr="00633DE1">
                        <w:rPr>
                          <w:rFonts w:cs="Calibri"/>
                          <w:b/>
                          <w:szCs w:val="22"/>
                        </w:rPr>
                        <w:t>Programme</w:t>
                      </w:r>
                    </w:p>
                  </w:txbxContent>
                </v:textbox>
              </v:shape>
            </w:pict>
          </mc:Fallback>
        </mc:AlternateContent>
      </w:r>
      <w:r w:rsidR="009D3508">
        <w:rPr>
          <w:rFonts w:ascii="Tahoma" w:hAnsi="Tahoma" w:cs="Tahoma"/>
          <w:sz w:val="20"/>
        </w:rPr>
        <w:tab/>
      </w:r>
    </w:p>
    <w:p w:rsidR="000E79F0" w:rsidRPr="008121A1" w:rsidRDefault="000E79F0" w:rsidP="000E79F0">
      <w:pPr>
        <w:pStyle w:val="Title"/>
        <w:jc w:val="both"/>
        <w:rPr>
          <w:rFonts w:ascii="Tahoma" w:hAnsi="Tahoma" w:cs="Tahoma"/>
          <w:sz w:val="20"/>
        </w:rPr>
      </w:pPr>
    </w:p>
    <w:bookmarkStart w:id="3" w:name="_Toc518891078"/>
    <w:p w:rsidR="00C70DA8" w:rsidRPr="008121A1" w:rsidRDefault="003C6B15" w:rsidP="00C70DA8">
      <w:pPr>
        <w:rPr>
          <w:rFonts w:ascii="Tahoma" w:hAnsi="Tahoma" w:cs="Tahoma"/>
          <w:sz w:val="20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123825</wp:posOffset>
                </wp:positionV>
                <wp:extent cx="3476625" cy="342900"/>
                <wp:effectExtent l="57150" t="38100" r="66675" b="76200"/>
                <wp:wrapNone/>
                <wp:docPr id="2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1734F" w:rsidRPr="00633DE1" w:rsidRDefault="00C1734F" w:rsidP="00C1734F">
                            <w:pPr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Within 6 months of employment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17.65pt;margin-top:9.75pt;width:273.7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1734F" w:rsidRPr="00633DE1" w:rsidRDefault="00C1734F" w:rsidP="00C1734F">
                      <w:pPr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Within 6 months of employment</w:t>
                      </w:r>
                    </w:p>
                  </w:txbxContent>
                </v:textbox>
              </v:shape>
            </w:pict>
          </mc:Fallback>
        </mc:AlternateContent>
      </w:r>
    </w:p>
    <w:bookmarkEnd w:id="3"/>
    <w:p w:rsidR="00453550" w:rsidRDefault="00453550">
      <w:pPr>
        <w:pStyle w:val="Header"/>
        <w:tabs>
          <w:tab w:val="num" w:pos="851"/>
          <w:tab w:val="left" w:pos="1985"/>
          <w:tab w:val="left" w:pos="4320"/>
          <w:tab w:val="left" w:pos="5760"/>
          <w:tab w:val="left" w:pos="7200"/>
          <w:tab w:val="left" w:pos="8640"/>
        </w:tabs>
        <w:jc w:val="both"/>
        <w:rPr>
          <w:sz w:val="20"/>
        </w:rPr>
      </w:pPr>
    </w:p>
    <w:p w:rsidR="00453550" w:rsidRPr="00453550" w:rsidRDefault="003C6B15" w:rsidP="00453550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158750</wp:posOffset>
                </wp:positionV>
                <wp:extent cx="3476625" cy="285750"/>
                <wp:effectExtent l="57150" t="38100" r="66675" b="76200"/>
                <wp:wrapNone/>
                <wp:docPr id="2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C1734F" w:rsidRPr="00633DE1" w:rsidRDefault="00C1734F" w:rsidP="00C1734F">
                            <w:pPr>
                              <w:jc w:val="center"/>
                              <w:rPr>
                                <w:rFonts w:cs="Calibri"/>
                                <w:b/>
                                <w:szCs w:val="22"/>
                              </w:rPr>
                            </w:pPr>
                            <w:r w:rsidRPr="00633DE1">
                              <w:rPr>
                                <w:rFonts w:cs="Calibri"/>
                                <w:b/>
                                <w:szCs w:val="22"/>
                              </w:rPr>
                              <w:t>Manager/Team Leader &amp; Employee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17.65pt;margin-top:12.5pt;width:273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1734F" w:rsidRPr="00633DE1" w:rsidRDefault="00C1734F" w:rsidP="00C1734F">
                      <w:pPr>
                        <w:jc w:val="center"/>
                        <w:rPr>
                          <w:rFonts w:cs="Calibri"/>
                          <w:b/>
                          <w:szCs w:val="22"/>
                        </w:rPr>
                      </w:pPr>
                      <w:r w:rsidRPr="00633DE1">
                        <w:rPr>
                          <w:rFonts w:cs="Calibri"/>
                          <w:b/>
                          <w:szCs w:val="22"/>
                        </w:rPr>
                        <w:t>Manager/Team Leader &amp; Employee</w:t>
                      </w:r>
                    </w:p>
                  </w:txbxContent>
                </v:textbox>
              </v:shape>
            </w:pict>
          </mc:Fallback>
        </mc:AlternateContent>
      </w:r>
    </w:p>
    <w:p w:rsidR="00453550" w:rsidRPr="00453550" w:rsidRDefault="00453550" w:rsidP="00453550"/>
    <w:p w:rsidR="00453550" w:rsidRPr="00453550" w:rsidRDefault="003C6B15" w:rsidP="00453550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103505</wp:posOffset>
                </wp:positionV>
                <wp:extent cx="3476625" cy="1333500"/>
                <wp:effectExtent l="0" t="0" r="9525" b="0"/>
                <wp:wrapNone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1333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7B65FA" w:rsidRPr="00633DE1" w:rsidRDefault="006C0821" w:rsidP="007B65FA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cs="Calibri"/>
                                <w:szCs w:val="22"/>
                              </w:rPr>
                            </w:pPr>
                            <w:r>
                              <w:rPr>
                                <w:rFonts w:cs="Calibri"/>
                                <w:szCs w:val="22"/>
                              </w:rPr>
                              <w:t>M</w:t>
                            </w:r>
                            <w:r w:rsidR="007B65FA" w:rsidRPr="00633DE1">
                              <w:rPr>
                                <w:rFonts w:cs="Calibri"/>
                                <w:szCs w:val="22"/>
                              </w:rPr>
                              <w:t xml:space="preserve">eet relevant </w:t>
                            </w:r>
                            <w:r>
                              <w:rPr>
                                <w:rFonts w:cs="Calibri"/>
                                <w:szCs w:val="22"/>
                              </w:rPr>
                              <w:t xml:space="preserve">internal and external </w:t>
                            </w:r>
                            <w:r w:rsidR="007B65FA" w:rsidRPr="00633DE1">
                              <w:rPr>
                                <w:rFonts w:cs="Calibri"/>
                                <w:szCs w:val="22"/>
                              </w:rPr>
                              <w:t>service providers</w:t>
                            </w:r>
                            <w:r>
                              <w:rPr>
                                <w:rFonts w:cs="Calibri"/>
                                <w:szCs w:val="22"/>
                              </w:rPr>
                              <w:t xml:space="preserve"> and agencies.</w:t>
                            </w:r>
                          </w:p>
                          <w:p w:rsidR="007B65FA" w:rsidRPr="00633DE1" w:rsidRDefault="006C0821" w:rsidP="003E66CF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284" w:hanging="284"/>
                              <w:rPr>
                                <w:rFonts w:cs="Calibri"/>
                                <w:szCs w:val="22"/>
                              </w:rPr>
                            </w:pPr>
                            <w:r>
                              <w:rPr>
                                <w:rFonts w:cs="Calibri"/>
                                <w:szCs w:val="22"/>
                              </w:rPr>
                              <w:t>G</w:t>
                            </w:r>
                            <w:r w:rsidR="007B65FA" w:rsidRPr="00633DE1">
                              <w:rPr>
                                <w:rFonts w:cs="Calibri"/>
                                <w:szCs w:val="22"/>
                              </w:rPr>
                              <w:t>et familiar wit</w:t>
                            </w:r>
                            <w:r w:rsidR="003E66CF" w:rsidRPr="00633DE1">
                              <w:rPr>
                                <w:rFonts w:cs="Calibri"/>
                                <w:szCs w:val="22"/>
                              </w:rPr>
                              <w:t xml:space="preserve">h the roles of </w:t>
                            </w:r>
                            <w:r>
                              <w:rPr>
                                <w:rFonts w:cs="Calibri"/>
                                <w:szCs w:val="22"/>
                              </w:rPr>
                              <w:t xml:space="preserve">internal and external </w:t>
                            </w:r>
                            <w:r w:rsidR="003E66CF" w:rsidRPr="00633DE1">
                              <w:rPr>
                                <w:rFonts w:cs="Calibri"/>
                                <w:szCs w:val="22"/>
                              </w:rPr>
                              <w:t xml:space="preserve">service </w:t>
                            </w:r>
                            <w:r w:rsidR="007B65FA" w:rsidRPr="00633DE1">
                              <w:rPr>
                                <w:rFonts w:cs="Calibri"/>
                                <w:szCs w:val="22"/>
                              </w:rPr>
                              <w:t>providers</w:t>
                            </w:r>
                            <w:r>
                              <w:rPr>
                                <w:rFonts w:cs="Calibri"/>
                                <w:szCs w:val="22"/>
                              </w:rPr>
                              <w:t>.</w:t>
                            </w:r>
                          </w:p>
                          <w:p w:rsidR="007B65FA" w:rsidRPr="00633DE1" w:rsidRDefault="006C0821" w:rsidP="007B65FA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284" w:hanging="284"/>
                              <w:rPr>
                                <w:rFonts w:cs="Calibri"/>
                                <w:szCs w:val="22"/>
                              </w:rPr>
                            </w:pPr>
                            <w:r>
                              <w:rPr>
                                <w:rFonts w:cs="Calibri"/>
                                <w:szCs w:val="22"/>
                              </w:rPr>
                              <w:t>C</w:t>
                            </w:r>
                            <w:r w:rsidR="007B65FA" w:rsidRPr="00633DE1">
                              <w:rPr>
                                <w:rFonts w:cs="Calibri"/>
                                <w:szCs w:val="22"/>
                              </w:rPr>
                              <w:t>omplete training modules as documented in the Workforce Development and Training policy/procedure</w:t>
                            </w:r>
                            <w:r>
                              <w:rPr>
                                <w:rFonts w:cs="Calibri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17.65pt;margin-top:8.15pt;width:273.75pt;height:1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" fillcolor="#d9d9d9" stroked="f">
                <v:textbox>
                  <w:txbxContent>
                    <w:p w:rsidR="007B65FA" w:rsidRPr="00633DE1" w:rsidRDefault="006C0821" w:rsidP="007B65FA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cs="Calibri"/>
                          <w:szCs w:val="22"/>
                        </w:rPr>
                      </w:pPr>
                      <w:bookmarkStart w:id="3" w:name="_GoBack"/>
                      <w:r>
                        <w:rPr>
                          <w:rFonts w:cs="Calibri"/>
                          <w:szCs w:val="22"/>
                        </w:rPr>
                        <w:t>M</w:t>
                      </w:r>
                      <w:r w:rsidR="007B65FA" w:rsidRPr="00633DE1">
                        <w:rPr>
                          <w:rFonts w:cs="Calibri"/>
                          <w:szCs w:val="22"/>
                        </w:rPr>
                        <w:t xml:space="preserve">eet relevant </w:t>
                      </w:r>
                      <w:r>
                        <w:rPr>
                          <w:rFonts w:cs="Calibri"/>
                          <w:szCs w:val="22"/>
                        </w:rPr>
                        <w:t xml:space="preserve">internal and external </w:t>
                      </w:r>
                      <w:r w:rsidR="007B65FA" w:rsidRPr="00633DE1">
                        <w:rPr>
                          <w:rFonts w:cs="Calibri"/>
                          <w:szCs w:val="22"/>
                        </w:rPr>
                        <w:t>service providers</w:t>
                      </w:r>
                      <w:r>
                        <w:rPr>
                          <w:rFonts w:cs="Calibri"/>
                          <w:szCs w:val="22"/>
                        </w:rPr>
                        <w:t xml:space="preserve"> and agencies.</w:t>
                      </w:r>
                    </w:p>
                    <w:p w:rsidR="007B65FA" w:rsidRPr="00633DE1" w:rsidRDefault="006C0821" w:rsidP="003E66CF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284"/>
                        </w:tabs>
                        <w:ind w:left="284" w:hanging="284"/>
                        <w:rPr>
                          <w:rFonts w:cs="Calibri"/>
                          <w:szCs w:val="22"/>
                        </w:rPr>
                      </w:pPr>
                      <w:r>
                        <w:rPr>
                          <w:rFonts w:cs="Calibri"/>
                          <w:szCs w:val="22"/>
                        </w:rPr>
                        <w:t>G</w:t>
                      </w:r>
                      <w:r w:rsidR="007B65FA" w:rsidRPr="00633DE1">
                        <w:rPr>
                          <w:rFonts w:cs="Calibri"/>
                          <w:szCs w:val="22"/>
                        </w:rPr>
                        <w:t>et familiar wit</w:t>
                      </w:r>
                      <w:r w:rsidR="003E66CF" w:rsidRPr="00633DE1">
                        <w:rPr>
                          <w:rFonts w:cs="Calibri"/>
                          <w:szCs w:val="22"/>
                        </w:rPr>
                        <w:t xml:space="preserve">h the roles of </w:t>
                      </w:r>
                      <w:r>
                        <w:rPr>
                          <w:rFonts w:cs="Calibri"/>
                          <w:szCs w:val="22"/>
                        </w:rPr>
                        <w:t xml:space="preserve">internal and external </w:t>
                      </w:r>
                      <w:r w:rsidR="003E66CF" w:rsidRPr="00633DE1">
                        <w:rPr>
                          <w:rFonts w:cs="Calibri"/>
                          <w:szCs w:val="22"/>
                        </w:rPr>
                        <w:t xml:space="preserve">service </w:t>
                      </w:r>
                      <w:r w:rsidR="007B65FA" w:rsidRPr="00633DE1">
                        <w:rPr>
                          <w:rFonts w:cs="Calibri"/>
                          <w:szCs w:val="22"/>
                        </w:rPr>
                        <w:t>providers</w:t>
                      </w:r>
                      <w:r>
                        <w:rPr>
                          <w:rFonts w:cs="Calibri"/>
                          <w:szCs w:val="22"/>
                        </w:rPr>
                        <w:t>.</w:t>
                      </w:r>
                    </w:p>
                    <w:p w:rsidR="007B65FA" w:rsidRPr="00633DE1" w:rsidRDefault="006C0821" w:rsidP="007B65FA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360"/>
                          <w:tab w:val="num" w:pos="284"/>
                        </w:tabs>
                        <w:ind w:left="284" w:hanging="284"/>
                        <w:rPr>
                          <w:rFonts w:cs="Calibri"/>
                          <w:szCs w:val="22"/>
                        </w:rPr>
                      </w:pPr>
                      <w:r>
                        <w:rPr>
                          <w:rFonts w:cs="Calibri"/>
                          <w:szCs w:val="22"/>
                        </w:rPr>
                        <w:t>C</w:t>
                      </w:r>
                      <w:r w:rsidR="007B65FA" w:rsidRPr="00633DE1">
                        <w:rPr>
                          <w:rFonts w:cs="Calibri"/>
                          <w:szCs w:val="22"/>
                        </w:rPr>
                        <w:t>omplete training modules as documented in the Workforce Development and Training policy/procedure</w:t>
                      </w:r>
                      <w:r>
                        <w:rPr>
                          <w:rFonts w:cs="Calibri"/>
                          <w:szCs w:val="22"/>
                        </w:rPr>
                        <w:t>.</w:t>
                      </w:r>
                      <w:bookmarkEnd w:id="3"/>
                    </w:p>
                  </w:txbxContent>
                </v:textbox>
              </v:shape>
            </w:pict>
          </mc:Fallback>
        </mc:AlternateContent>
      </w:r>
    </w:p>
    <w:p w:rsidR="00453550" w:rsidRPr="00453550" w:rsidRDefault="00453550" w:rsidP="00453550"/>
    <w:p w:rsidR="00453550" w:rsidRPr="00453550" w:rsidRDefault="00453550" w:rsidP="00453550"/>
    <w:p w:rsidR="00453550" w:rsidRPr="00453550" w:rsidRDefault="00453550" w:rsidP="00453550"/>
    <w:p w:rsidR="00453550" w:rsidRDefault="00453550" w:rsidP="00453550"/>
    <w:p w:rsidR="00453550" w:rsidRDefault="00453550" w:rsidP="00453550"/>
    <w:p w:rsidR="000808AC" w:rsidRDefault="000808AC" w:rsidP="00453550">
      <w:pPr>
        <w:jc w:val="right"/>
      </w:pPr>
    </w:p>
    <w:p w:rsidR="002B3595" w:rsidRDefault="002B3595" w:rsidP="00453550">
      <w:pPr>
        <w:jc w:val="right"/>
      </w:pPr>
    </w:p>
    <w:p w:rsidR="002B3595" w:rsidRDefault="002B3595" w:rsidP="002B3595"/>
    <w:p w:rsidR="00C1734F" w:rsidRDefault="00C1734F" w:rsidP="002B3595"/>
    <w:p w:rsidR="003D0A50" w:rsidRDefault="003D0A50" w:rsidP="002B3595"/>
    <w:p w:rsidR="003D0A50" w:rsidRDefault="003D0A50" w:rsidP="002B3595"/>
    <w:p w:rsidR="003D0A50" w:rsidRDefault="003D0A50" w:rsidP="002B3595"/>
    <w:p w:rsidR="003D0A50" w:rsidRPr="00633DE1" w:rsidRDefault="003D0A50" w:rsidP="003D0A50">
      <w:pPr>
        <w:rPr>
          <w:rFonts w:cs="Calibri"/>
          <w:b/>
          <w:sz w:val="28"/>
          <w:szCs w:val="28"/>
        </w:rPr>
      </w:pPr>
      <w:r w:rsidRPr="00633DE1">
        <w:rPr>
          <w:rFonts w:cs="Calibri"/>
          <w:b/>
          <w:sz w:val="28"/>
          <w:szCs w:val="28"/>
        </w:rPr>
        <w:lastRenderedPageBreak/>
        <w:t>Consultation</w:t>
      </w:r>
    </w:p>
    <w:p w:rsidR="003D0A50" w:rsidRPr="00F0036E" w:rsidRDefault="003D0A50" w:rsidP="003D0A5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3D0A50" w:rsidRPr="00633DE1" w:rsidTr="00633DE1">
        <w:tc>
          <w:tcPr>
            <w:tcW w:w="4111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  <w:r w:rsidRPr="00633DE1">
              <w:rPr>
                <w:rFonts w:cs="Calibri"/>
                <w:szCs w:val="22"/>
              </w:rPr>
              <w:t>Date</w:t>
            </w:r>
          </w:p>
        </w:tc>
      </w:tr>
      <w:tr w:rsidR="003D0A50" w:rsidRPr="00633DE1" w:rsidTr="00633DE1">
        <w:tc>
          <w:tcPr>
            <w:tcW w:w="4111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</w:p>
        </w:tc>
      </w:tr>
      <w:tr w:rsidR="003D0A50" w:rsidRPr="00633DE1" w:rsidTr="00633DE1">
        <w:tc>
          <w:tcPr>
            <w:tcW w:w="4111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</w:p>
        </w:tc>
      </w:tr>
      <w:tr w:rsidR="003D0A50" w:rsidRPr="00633DE1" w:rsidTr="00633DE1">
        <w:tc>
          <w:tcPr>
            <w:tcW w:w="4111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</w:p>
        </w:tc>
      </w:tr>
      <w:tr w:rsidR="003D0A50" w:rsidRPr="00633DE1" w:rsidTr="00633DE1">
        <w:tc>
          <w:tcPr>
            <w:tcW w:w="4111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D0A50" w:rsidRPr="00633DE1" w:rsidRDefault="003D0A50" w:rsidP="00633DE1">
            <w:pPr>
              <w:tabs>
                <w:tab w:val="left" w:pos="1275"/>
              </w:tabs>
              <w:rPr>
                <w:rFonts w:cs="Calibri"/>
                <w:szCs w:val="22"/>
              </w:rPr>
            </w:pPr>
          </w:p>
        </w:tc>
      </w:tr>
    </w:tbl>
    <w:p w:rsidR="00C1734F" w:rsidRDefault="00C1734F" w:rsidP="002B3595"/>
    <w:p w:rsidR="00C1734F" w:rsidRDefault="00C1734F" w:rsidP="002B3595"/>
    <w:p w:rsidR="002B3595" w:rsidRDefault="002B3595" w:rsidP="002B3595"/>
    <w:sectPr w:rsidR="002B3595" w:rsidSect="003D0A5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134" w:right="1134" w:bottom="1134" w:left="1247" w:header="851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5F" w:rsidRDefault="00DC555F">
      <w:r>
        <w:separator/>
      </w:r>
    </w:p>
  </w:endnote>
  <w:endnote w:type="continuationSeparator" w:id="0">
    <w:p w:rsidR="00DC555F" w:rsidRDefault="00DC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24"/>
      <w:gridCol w:w="486"/>
      <w:gridCol w:w="865"/>
      <w:gridCol w:w="1242"/>
      <w:gridCol w:w="1344"/>
      <w:gridCol w:w="1402"/>
      <w:gridCol w:w="938"/>
      <w:gridCol w:w="1136"/>
      <w:gridCol w:w="1722"/>
      <w:gridCol w:w="1144"/>
    </w:tblGrid>
    <w:tr w:rsidR="005F04DD" w:rsidRPr="00CB596B" w:rsidTr="004D58EA">
      <w:trPr>
        <w:trHeight w:val="306"/>
      </w:trPr>
      <w:tc>
        <w:tcPr>
          <w:tcW w:w="10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>Version: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>V2</w:t>
          </w: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 xml:space="preserve">Issued </w:t>
          </w: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>April 2017</w:t>
          </w:r>
        </w:p>
      </w:tc>
      <w:tc>
        <w:tcPr>
          <w:tcW w:w="13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>Created by:</w:t>
          </w:r>
        </w:p>
      </w:tc>
      <w:tc>
        <w:tcPr>
          <w:tcW w:w="1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>GSHarnisch</w:t>
          </w:r>
        </w:p>
      </w:tc>
      <w:tc>
        <w:tcPr>
          <w:tcW w:w="938" w:type="dxa"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 xml:space="preserve">Review </w:t>
          </w:r>
        </w:p>
      </w:tc>
      <w:tc>
        <w:tcPr>
          <w:tcW w:w="1136" w:type="dxa"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>April 2020</w:t>
          </w:r>
        </w:p>
      </w:tc>
      <w:tc>
        <w:tcPr>
          <w:tcW w:w="1722" w:type="dxa"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  <w:r w:rsidRPr="00CB596B">
            <w:rPr>
              <w:rFonts w:cs="Calibri"/>
              <w:szCs w:val="22"/>
            </w:rPr>
            <w:t>Authorised by:</w:t>
          </w:r>
        </w:p>
      </w:tc>
      <w:tc>
        <w:tcPr>
          <w:tcW w:w="1144" w:type="dxa"/>
        </w:tcPr>
        <w:p w:rsidR="005F04DD" w:rsidRPr="00CB596B" w:rsidRDefault="005F04DD" w:rsidP="005F04DD">
          <w:pPr>
            <w:pStyle w:val="Footer"/>
            <w:rPr>
              <w:rFonts w:cs="Calibri"/>
              <w:szCs w:val="22"/>
            </w:rPr>
          </w:pPr>
        </w:p>
      </w:tc>
    </w:tr>
  </w:tbl>
  <w:p w:rsidR="003D0A50" w:rsidRPr="00F34A36" w:rsidRDefault="00804FD9" w:rsidP="003D0A50">
    <w:pPr>
      <w:pStyle w:val="Footer"/>
      <w:tabs>
        <w:tab w:val="left" w:pos="1350"/>
        <w:tab w:val="center" w:pos="4763"/>
      </w:tabs>
      <w:rPr>
        <w:b/>
      </w:rPr>
    </w:pPr>
    <w:r w:rsidRPr="00F34A36">
      <w:rPr>
        <w:rFonts w:ascii="Arial" w:hAnsi="Arial" w:cs="Arial"/>
        <w:b/>
        <w:sz w:val="18"/>
        <w:szCs w:val="18"/>
      </w:rPr>
      <w:tab/>
    </w:r>
  </w:p>
  <w:p w:rsidR="002B3595" w:rsidRPr="00F34A36" w:rsidRDefault="002B3595" w:rsidP="00E74985">
    <w:pPr>
      <w:pStyle w:val="Footer"/>
      <w:tabs>
        <w:tab w:val="clear" w:pos="4153"/>
        <w:tab w:val="clear" w:pos="8306"/>
        <w:tab w:val="center" w:pos="5040"/>
        <w:tab w:val="left" w:pos="5812"/>
        <w:tab w:val="right" w:pos="9923"/>
      </w:tabs>
      <w:rPr>
        <w:rFonts w:ascii="Arial" w:hAnsi="Arial"/>
        <w:b/>
        <w:sz w:val="20"/>
      </w:rPr>
    </w:pPr>
    <w:r w:rsidRPr="00F34A36">
      <w:rPr>
        <w:b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672" w:rsidRDefault="001F7672" w:rsidP="00D35A0B">
    <w:pPr>
      <w:pStyle w:val="Footer"/>
      <w:jc w:val="center"/>
      <w:rPr>
        <w:rFonts w:ascii="Arial" w:hAnsi="Arial" w:cs="Arial"/>
        <w:sz w:val="20"/>
      </w:rPr>
    </w:pPr>
  </w:p>
  <w:p w:rsidR="001F7672" w:rsidRDefault="001F7672" w:rsidP="00D35A0B">
    <w:pPr>
      <w:pStyle w:val="Footer"/>
      <w:jc w:val="center"/>
      <w:rPr>
        <w:rFonts w:ascii="Arial" w:hAnsi="Arial" w:cs="Arial"/>
        <w:sz w:val="20"/>
      </w:rPr>
    </w:pPr>
  </w:p>
  <w:p w:rsidR="001F7672" w:rsidRDefault="001F7672" w:rsidP="00D35A0B">
    <w:pPr>
      <w:pStyle w:val="Footer"/>
      <w:jc w:val="center"/>
      <w:rPr>
        <w:rFonts w:ascii="Arial" w:hAnsi="Arial" w:cs="Arial"/>
        <w:sz w:val="20"/>
      </w:rPr>
    </w:pPr>
  </w:p>
  <w:p w:rsidR="001F7672" w:rsidRDefault="001F7672" w:rsidP="00D35A0B">
    <w:pPr>
      <w:pStyle w:val="Footer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©QUAL-FLOW</w:t>
    </w:r>
  </w:p>
  <w:p w:rsidR="002B3595" w:rsidRPr="00D35A0B" w:rsidRDefault="003C6B15" w:rsidP="00D35A0B">
    <w:pPr>
      <w:pStyle w:val="Footer"/>
      <w:jc w:val="center"/>
      <w:rPr>
        <w:rFonts w:ascii="Arial" w:hAnsi="Arial" w:cs="Arial"/>
        <w:sz w:val="20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5295900</wp:posOffset>
              </wp:positionH>
              <wp:positionV relativeFrom="paragraph">
                <wp:posOffset>-319405</wp:posOffset>
              </wp:positionV>
              <wp:extent cx="1349375" cy="495300"/>
              <wp:effectExtent l="0" t="0" r="0" b="0"/>
              <wp:wrapSquare wrapText="bothSides"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937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528" w:rsidRDefault="00171528" w:rsidP="00171528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Approved by Manager: </w:t>
                          </w:r>
                        </w:p>
                        <w:p w:rsidR="00171528" w:rsidRPr="008C0C7C" w:rsidRDefault="00171528" w:rsidP="00171528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Donna Lyon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43" type="#_x0000_t202" style="position:absolute;left:0;text-align:left;margin-left:417pt;margin-top:-25.15pt;width:106.25pt;height:39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" stroked="f">
              <v:textbox style="mso-fit-shape-to-text:t">
                <w:txbxContent>
                  <w:p w:rsidR="00171528" w:rsidRDefault="00171528" w:rsidP="00171528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Approved by Manager: </w:t>
                    </w:r>
                  </w:p>
                  <w:p w:rsidR="00171528" w:rsidRPr="008C0C7C" w:rsidRDefault="00171528" w:rsidP="00171528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Donna Lyon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-706120</wp:posOffset>
              </wp:positionH>
              <wp:positionV relativeFrom="paragraph">
                <wp:posOffset>-469900</wp:posOffset>
              </wp:positionV>
              <wp:extent cx="1181100" cy="409575"/>
              <wp:effectExtent l="0" t="0" r="0" b="0"/>
              <wp:wrapSquare wrapText="bothSides"/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81100" cy="4095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5550" w:rsidRDefault="006E5550" w:rsidP="006E5550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fl</w:t>
                          </w:r>
                          <w:proofErr w:type="spellEnd"/>
                          <w:proofErr w:type="gramEnd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HR PP 03</w:t>
                          </w:r>
                        </w:p>
                        <w:p w:rsidR="006E5550" w:rsidRPr="00A81926" w:rsidRDefault="006E5550" w:rsidP="006E5550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04 12 15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5" o:spid="_x0000_s1044" type="#_x0000_t202" style="position:absolute;left:0;text-align:left;margin-left:-55.6pt;margin-top:-37pt;width:93pt;height:3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" filled="f" stroked="f" strokeweight=".5pt">
              <v:path arrowok="t"/>
              <v:textbox>
                <w:txbxContent>
                  <w:p w:rsidR="006E5550" w:rsidRDefault="006E5550" w:rsidP="006E5550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spellStart"/>
                    <w:proofErr w:type="gramStart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fl</w:t>
                    </w:r>
                    <w:proofErr w:type="spellEnd"/>
                    <w:proofErr w:type="gramEnd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HR PP 03</w:t>
                    </w:r>
                  </w:p>
                  <w:p w:rsidR="006E5550" w:rsidRPr="00A81926" w:rsidRDefault="006E5550" w:rsidP="006E5550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04 12 15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B3595" w:rsidRPr="00D35A0B">
      <w:rPr>
        <w:rFonts w:ascii="Arial" w:hAnsi="Arial" w:cs="Arial"/>
        <w:sz w:val="20"/>
      </w:rPr>
      <w:t xml:space="preserve">Page </w:t>
    </w:r>
    <w:r w:rsidR="002B3595" w:rsidRPr="00D35A0B">
      <w:rPr>
        <w:rFonts w:ascii="Arial" w:hAnsi="Arial" w:cs="Arial"/>
        <w:sz w:val="20"/>
      </w:rPr>
      <w:fldChar w:fldCharType="begin"/>
    </w:r>
    <w:r w:rsidR="002B3595" w:rsidRPr="00D35A0B">
      <w:rPr>
        <w:rFonts w:ascii="Arial" w:hAnsi="Arial" w:cs="Arial"/>
        <w:sz w:val="20"/>
      </w:rPr>
      <w:instrText xml:space="preserve"> PAGE </w:instrText>
    </w:r>
    <w:r w:rsidR="002B3595" w:rsidRPr="00D35A0B">
      <w:rPr>
        <w:rFonts w:ascii="Arial" w:hAnsi="Arial" w:cs="Arial"/>
        <w:sz w:val="20"/>
      </w:rPr>
      <w:fldChar w:fldCharType="separate"/>
    </w:r>
    <w:r w:rsidR="00804FD9">
      <w:rPr>
        <w:rFonts w:ascii="Arial" w:hAnsi="Arial" w:cs="Arial"/>
        <w:noProof/>
        <w:sz w:val="20"/>
      </w:rPr>
      <w:t>1</w:t>
    </w:r>
    <w:r w:rsidR="002B3595" w:rsidRPr="00D35A0B">
      <w:rPr>
        <w:rFonts w:ascii="Arial" w:hAnsi="Arial" w:cs="Arial"/>
        <w:sz w:val="20"/>
      </w:rPr>
      <w:fldChar w:fldCharType="end"/>
    </w:r>
    <w:r w:rsidR="002B3595" w:rsidRPr="00D35A0B">
      <w:rPr>
        <w:rFonts w:ascii="Arial" w:hAnsi="Arial" w:cs="Arial"/>
        <w:sz w:val="20"/>
      </w:rPr>
      <w:t xml:space="preserve"> of </w:t>
    </w:r>
    <w:r w:rsidR="002B3595" w:rsidRPr="00D35A0B">
      <w:rPr>
        <w:rFonts w:ascii="Arial" w:hAnsi="Arial" w:cs="Arial"/>
        <w:sz w:val="20"/>
      </w:rPr>
      <w:fldChar w:fldCharType="begin"/>
    </w:r>
    <w:r w:rsidR="002B3595" w:rsidRPr="00D35A0B">
      <w:rPr>
        <w:rFonts w:ascii="Arial" w:hAnsi="Arial" w:cs="Arial"/>
        <w:sz w:val="20"/>
      </w:rPr>
      <w:instrText xml:space="preserve"> NUMPAGES </w:instrText>
    </w:r>
    <w:r w:rsidR="002B3595" w:rsidRPr="00D35A0B">
      <w:rPr>
        <w:rFonts w:ascii="Arial" w:hAnsi="Arial" w:cs="Arial"/>
        <w:sz w:val="20"/>
      </w:rPr>
      <w:fldChar w:fldCharType="separate"/>
    </w:r>
    <w:r w:rsidR="00804FD9">
      <w:rPr>
        <w:rFonts w:ascii="Arial" w:hAnsi="Arial" w:cs="Arial"/>
        <w:noProof/>
        <w:sz w:val="20"/>
      </w:rPr>
      <w:t>3</w:t>
    </w:r>
    <w:r w:rsidR="002B3595" w:rsidRPr="00D35A0B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5F" w:rsidRDefault="00DC555F">
      <w:r>
        <w:separator/>
      </w:r>
    </w:p>
  </w:footnote>
  <w:footnote w:type="continuationSeparator" w:id="0">
    <w:p w:rsidR="00DC555F" w:rsidRDefault="00DC5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595" w:rsidRDefault="00DC555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1" type="#_x0000_t136" style="position:absolute;margin-left:0;margin-top:0;width:479.7pt;height:191.85pt;rotation:315;z-index:-251660800;mso-position-horizontal:center;mso-position-horizontal-relative:margin;mso-position-vertical:center;mso-position-vertical-relative:margin" o:allowincell="f" fillcolor="#9cf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4CC" w:rsidRDefault="003454CC" w:rsidP="003454CC">
    <w:pPr>
      <w:pStyle w:val="Header"/>
      <w:jc w:val="right"/>
      <w:rPr>
        <w:sz w:val="16"/>
        <w:szCs w:val="16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AB64CA6" wp14:editId="2EA73447">
              <wp:simplePos x="0" y="0"/>
              <wp:positionH relativeFrom="column">
                <wp:posOffset>-504825</wp:posOffset>
              </wp:positionH>
              <wp:positionV relativeFrom="paragraph">
                <wp:posOffset>-276225</wp:posOffset>
              </wp:positionV>
              <wp:extent cx="1619250" cy="36195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454CC" w:rsidRPr="00310EC1" w:rsidRDefault="003454CC" w:rsidP="003454CC">
                          <w:pPr>
                            <w:jc w:val="center"/>
                            <w:rPr>
                              <w:rFonts w:cs="Calibri"/>
                              <w:szCs w:val="22"/>
                            </w:rPr>
                          </w:pPr>
                          <w:r w:rsidRPr="006B33E8">
                            <w:rPr>
                              <w:rFonts w:cs="Calibri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64C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2" type="#_x0000_t202" style="position:absolute;left:0;text-align:left;margin-left:-39.75pt;margin-top:-21.75pt;width:127.5pt;height:2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" strokecolor="windowText">
              <v:textbox>
                <w:txbxContent>
                  <w:p w:rsidR="003454CC" w:rsidRPr="00310EC1" w:rsidRDefault="003454CC" w:rsidP="003454CC">
                    <w:pPr>
                      <w:jc w:val="center"/>
                      <w:rPr>
                        <w:rFonts w:cs="Calibri"/>
                        <w:szCs w:val="22"/>
                      </w:rPr>
                    </w:pPr>
                    <w:r w:rsidRPr="006B33E8">
                      <w:rPr>
                        <w:rFonts w:cs="Calibri"/>
                        <w:szCs w:val="22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310EC1">
      <w:rPr>
        <w:rFonts w:cs="Calibri"/>
        <w:szCs w:val="22"/>
      </w:rPr>
      <w:t xml:space="preserve">Page </w:t>
    </w:r>
    <w:r w:rsidRPr="00310EC1">
      <w:rPr>
        <w:rFonts w:cs="Calibri"/>
        <w:b/>
        <w:bCs/>
        <w:szCs w:val="22"/>
      </w:rPr>
      <w:fldChar w:fldCharType="begin"/>
    </w:r>
    <w:r w:rsidRPr="00310EC1">
      <w:rPr>
        <w:rFonts w:cs="Calibri"/>
        <w:b/>
        <w:bCs/>
        <w:szCs w:val="22"/>
      </w:rPr>
      <w:instrText xml:space="preserve"> PAGE </w:instrText>
    </w:r>
    <w:r w:rsidRPr="00310EC1">
      <w:rPr>
        <w:rFonts w:cs="Calibri"/>
        <w:b/>
        <w:bCs/>
        <w:szCs w:val="22"/>
      </w:rPr>
      <w:fldChar w:fldCharType="separate"/>
    </w:r>
    <w:r w:rsidR="00416953">
      <w:rPr>
        <w:rFonts w:cs="Calibri"/>
        <w:b/>
        <w:bCs/>
        <w:noProof/>
        <w:szCs w:val="22"/>
      </w:rPr>
      <w:t>3</w:t>
    </w:r>
    <w:r w:rsidRPr="00310EC1">
      <w:rPr>
        <w:rFonts w:cs="Calibri"/>
        <w:b/>
        <w:bCs/>
        <w:szCs w:val="22"/>
      </w:rPr>
      <w:fldChar w:fldCharType="end"/>
    </w:r>
    <w:r w:rsidRPr="00310EC1">
      <w:rPr>
        <w:rFonts w:cs="Calibri"/>
        <w:szCs w:val="22"/>
      </w:rPr>
      <w:t xml:space="preserve"> of </w:t>
    </w:r>
    <w:r w:rsidRPr="00310EC1">
      <w:rPr>
        <w:rFonts w:cs="Calibri"/>
        <w:b/>
        <w:bCs/>
        <w:szCs w:val="22"/>
      </w:rPr>
      <w:fldChar w:fldCharType="begin"/>
    </w:r>
    <w:r w:rsidRPr="00310EC1">
      <w:rPr>
        <w:rFonts w:cs="Calibri"/>
        <w:b/>
        <w:bCs/>
        <w:szCs w:val="22"/>
      </w:rPr>
      <w:instrText xml:space="preserve"> NUMPAGES  </w:instrText>
    </w:r>
    <w:r w:rsidRPr="00310EC1">
      <w:rPr>
        <w:rFonts w:cs="Calibri"/>
        <w:b/>
        <w:bCs/>
        <w:szCs w:val="22"/>
      </w:rPr>
      <w:fldChar w:fldCharType="separate"/>
    </w:r>
    <w:r w:rsidR="00416953">
      <w:rPr>
        <w:rFonts w:cs="Calibri"/>
        <w:b/>
        <w:bCs/>
        <w:noProof/>
        <w:szCs w:val="22"/>
      </w:rPr>
      <w:t>3</w:t>
    </w:r>
    <w:r w:rsidRPr="00310EC1">
      <w:rPr>
        <w:rFonts w:cs="Calibri"/>
        <w:b/>
        <w:bCs/>
        <w:szCs w:val="22"/>
      </w:rPr>
      <w:fldChar w:fldCharType="end"/>
    </w:r>
    <w:r>
      <w:rPr>
        <w:noProof/>
        <w:lang w:val="en-NZ" w:eastAsia="en-NZ"/>
      </w:rPr>
      <w:t xml:space="preserve"> </w:t>
    </w:r>
  </w:p>
  <w:p w:rsidR="003454CC" w:rsidRDefault="003454CC" w:rsidP="003454CC">
    <w:pPr>
      <w:pStyle w:val="Header"/>
      <w:tabs>
        <w:tab w:val="left" w:pos="2820"/>
        <w:tab w:val="right" w:pos="9835"/>
      </w:tabs>
    </w:pPr>
    <w:r>
      <w:rPr>
        <w:rFonts w:cs="Calibri"/>
        <w:b/>
        <w:color w:val="000000"/>
        <w:sz w:val="28"/>
        <w:szCs w:val="28"/>
      </w:rPr>
      <w:t xml:space="preserve">                                             Employee Orientation and Induction</w:t>
    </w:r>
  </w:p>
  <w:p w:rsidR="003D0A50" w:rsidRPr="00633DE1" w:rsidRDefault="003D0A50" w:rsidP="003D0A50">
    <w:pPr>
      <w:pStyle w:val="Header"/>
      <w:tabs>
        <w:tab w:val="clear" w:pos="8306"/>
        <w:tab w:val="right" w:pos="8931"/>
      </w:tabs>
      <w:jc w:val="center"/>
      <w:rPr>
        <w:rFonts w:ascii="Arial" w:hAnsi="Arial" w:cs="Arial"/>
        <w:b/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8DA" w:rsidRDefault="00DC555F">
    <w:pPr>
      <w:pStyle w:val="Header"/>
      <w:numPr>
        <w:ins w:id="4" w:author="Sarah Harnisch" w:date="2011-08-15T20:23:00Z"/>
      </w:numPr>
      <w:rPr>
        <w:rFonts w:ascii="Palatino Linotype" w:hAnsi="Palatino Linotype"/>
        <w:b/>
        <w:color w:val="800000"/>
        <w:sz w:val="28"/>
        <w:szCs w:val="28"/>
      </w:rPr>
    </w:pPr>
    <w:r>
      <w:rPr>
        <w:rFonts w:ascii="Times New Roman" w:hAnsi="Times New Roman"/>
        <w:b/>
        <w:noProof/>
        <w:sz w:val="40"/>
        <w:lang w:val="en-NZ" w:eastAsia="en-NZ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12pt;margin-top:12.75pt;width:71.65pt;height:63.05pt;z-index:251656704;mso-position-horizontal-relative:page;mso-position-vertical-relative:page" fillcolor="window">
          <v:imagedata r:id="rId1" o:title=""/>
          <w10:wrap type="topAndBottom" anchorx="page" anchory="page"/>
          <w10:anchorlock/>
        </v:shape>
        <o:OLEObject Type="Embed" ProgID="Word.Picture.8" ShapeID="_x0000_s2053" DrawAspect="Content" ObjectID="_1553831078" r:id="rId2"/>
      </w:object>
    </w:r>
    <w:r w:rsidR="00B10609">
      <w:rPr>
        <w:b/>
        <w:sz w:val="40"/>
      </w:rPr>
      <w:t xml:space="preserve"> </w:t>
    </w:r>
    <w:r w:rsidR="00B708DA">
      <w:rPr>
        <w:b/>
        <w:sz w:val="40"/>
      </w:rPr>
      <w:t xml:space="preserve">   </w:t>
    </w:r>
    <w:proofErr w:type="spellStart"/>
    <w:proofErr w:type="gramStart"/>
    <w:r w:rsidR="00B708DA" w:rsidRPr="00BA4867">
      <w:rPr>
        <w:rFonts w:ascii="PrestonScript" w:hAnsi="PrestonScript"/>
        <w:color w:val="800000"/>
        <w:sz w:val="28"/>
        <w:szCs w:val="28"/>
      </w:rPr>
      <w:t>fairleigh</w:t>
    </w:r>
    <w:proofErr w:type="spellEnd"/>
    <w:proofErr w:type="gramEnd"/>
    <w:r w:rsidR="00B708DA" w:rsidRPr="00BA4867">
      <w:rPr>
        <w:rFonts w:ascii="PrestonScript" w:hAnsi="PrestonScript"/>
        <w:color w:val="800000"/>
        <w:sz w:val="28"/>
        <w:szCs w:val="28"/>
      </w:rPr>
      <w:t xml:space="preserve"> lodge</w:t>
    </w:r>
    <w:r w:rsidR="00B708DA" w:rsidRPr="00BA4867">
      <w:rPr>
        <w:rFonts w:ascii="Palatino Linotype" w:hAnsi="Palatino Linotype"/>
        <w:i/>
        <w:color w:val="800000"/>
        <w:sz w:val="28"/>
        <w:szCs w:val="28"/>
      </w:rPr>
      <w:t xml:space="preserve">              </w:t>
    </w:r>
    <w:r w:rsidR="00B708DA" w:rsidRPr="00BA4867">
      <w:rPr>
        <w:rFonts w:ascii="Palatino Linotype" w:hAnsi="Palatino Linotype"/>
        <w:b/>
        <w:color w:val="800000"/>
        <w:sz w:val="28"/>
        <w:szCs w:val="28"/>
      </w:rPr>
      <w:t xml:space="preserve">   </w:t>
    </w:r>
  </w:p>
  <w:p w:rsidR="002B3595" w:rsidRDefault="00B708DA" w:rsidP="00B708DA">
    <w:pPr>
      <w:pStyle w:val="Header"/>
      <w:pBdr>
        <w:top w:val="single" w:sz="4" w:space="1" w:color="auto"/>
        <w:bottom w:val="single" w:sz="4" w:space="1" w:color="auto"/>
      </w:pBdr>
      <w:jc w:val="center"/>
      <w:rPr>
        <w:b/>
        <w:sz w:val="40"/>
      </w:rPr>
    </w:pPr>
    <w:proofErr w:type="gramStart"/>
    <w:r>
      <w:rPr>
        <w:rFonts w:ascii="Arial" w:hAnsi="Arial" w:cs="Arial"/>
        <w:b/>
        <w:color w:val="800000"/>
        <w:sz w:val="28"/>
        <w:szCs w:val="28"/>
      </w:rPr>
      <w:t>Staff  Induction</w:t>
    </w:r>
    <w:proofErr w:type="gramEnd"/>
    <w:r w:rsidR="007F50BA">
      <w:rPr>
        <w:rFonts w:ascii="Arial" w:hAnsi="Arial" w:cs="Arial"/>
        <w:b/>
        <w:color w:val="800000"/>
        <w:sz w:val="28"/>
        <w:szCs w:val="28"/>
      </w:rPr>
      <w:t xml:space="preserve"> and Orientation</w:t>
    </w:r>
  </w:p>
  <w:p w:rsidR="002B3595" w:rsidRDefault="002B3595" w:rsidP="00D35A0B">
    <w:pPr>
      <w:pStyle w:val="Header"/>
      <w:jc w:val="center"/>
      <w:rPr>
        <w:rFonts w:ascii="Arial" w:hAnsi="Arial" w:cs="Arial"/>
        <w:b/>
        <w:sz w:val="18"/>
        <w:szCs w:val="18"/>
      </w:rPr>
    </w:pPr>
  </w:p>
  <w:p w:rsidR="002B3595" w:rsidRDefault="002B35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" w15:restartNumberingAfterBreak="0">
    <w:nsid w:val="06162C03"/>
    <w:multiLevelType w:val="multilevel"/>
    <w:tmpl w:val="FC0A97A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74746C"/>
    <w:multiLevelType w:val="hybridMultilevel"/>
    <w:tmpl w:val="CFBC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665D1"/>
    <w:multiLevelType w:val="hybridMultilevel"/>
    <w:tmpl w:val="C23CF00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6A6382"/>
    <w:multiLevelType w:val="hybridMultilevel"/>
    <w:tmpl w:val="9C109AE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9B5972"/>
    <w:multiLevelType w:val="hybridMultilevel"/>
    <w:tmpl w:val="556C96F4"/>
    <w:lvl w:ilvl="0" w:tplc="1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150043A0"/>
    <w:multiLevelType w:val="multilevel"/>
    <w:tmpl w:val="36AE106E"/>
    <w:lvl w:ilvl="0">
      <w:start w:val="1"/>
      <w:numFmt w:val="decimal"/>
      <w:lvlText w:val="%1.0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7"/>
        </w:tabs>
        <w:ind w:left="272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47"/>
        </w:tabs>
        <w:ind w:left="34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7"/>
        </w:tabs>
        <w:ind w:left="452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47"/>
        </w:tabs>
        <w:ind w:left="52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27"/>
        </w:tabs>
        <w:ind w:left="632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47"/>
        </w:tabs>
        <w:ind w:left="70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27"/>
        </w:tabs>
        <w:ind w:left="8127" w:hanging="1800"/>
      </w:pPr>
      <w:rPr>
        <w:rFonts w:hint="default"/>
      </w:rPr>
    </w:lvl>
  </w:abstractNum>
  <w:abstractNum w:abstractNumId="7" w15:restartNumberingAfterBreak="0">
    <w:nsid w:val="16625728"/>
    <w:multiLevelType w:val="multilevel"/>
    <w:tmpl w:val="CFD6058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1A5F591A"/>
    <w:multiLevelType w:val="hybridMultilevel"/>
    <w:tmpl w:val="F0463D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41019C"/>
    <w:multiLevelType w:val="hybridMultilevel"/>
    <w:tmpl w:val="FC0A97A8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474C77"/>
    <w:multiLevelType w:val="multilevel"/>
    <w:tmpl w:val="73225334"/>
    <w:lvl w:ilvl="0">
      <w:start w:val="6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1FA36947"/>
    <w:multiLevelType w:val="multilevel"/>
    <w:tmpl w:val="77CC5D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3C3A8C"/>
    <w:multiLevelType w:val="hybridMultilevel"/>
    <w:tmpl w:val="760C4D8E"/>
    <w:lvl w:ilvl="0" w:tplc="D0446DF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1385D74"/>
    <w:multiLevelType w:val="multilevel"/>
    <w:tmpl w:val="D3226070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4" w15:restartNumberingAfterBreak="0">
    <w:nsid w:val="38251C87"/>
    <w:multiLevelType w:val="hybridMultilevel"/>
    <w:tmpl w:val="4DB8FDD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65665D"/>
    <w:multiLevelType w:val="hybridMultilevel"/>
    <w:tmpl w:val="77CC5D1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D52046"/>
    <w:multiLevelType w:val="hybridMultilevel"/>
    <w:tmpl w:val="BC2A0CF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F761E1"/>
    <w:multiLevelType w:val="singleLevel"/>
    <w:tmpl w:val="13AC07E6"/>
    <w:lvl w:ilvl="0">
      <w:start w:val="1"/>
      <w:numFmt w:val="decimal"/>
      <w:pStyle w:val="Heading2"/>
      <w:lvlText w:val="5.%1"/>
      <w:lvlJc w:val="left"/>
      <w:pPr>
        <w:tabs>
          <w:tab w:val="num" w:pos="1135"/>
        </w:tabs>
        <w:ind w:left="1135" w:hanging="567"/>
      </w:pPr>
    </w:lvl>
  </w:abstractNum>
  <w:abstractNum w:abstractNumId="18" w15:restartNumberingAfterBreak="0">
    <w:nsid w:val="42C07548"/>
    <w:multiLevelType w:val="hybridMultilevel"/>
    <w:tmpl w:val="395E3BE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0B6D74"/>
    <w:multiLevelType w:val="hybridMultilevel"/>
    <w:tmpl w:val="91668C9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1C5350"/>
    <w:multiLevelType w:val="hybridMultilevel"/>
    <w:tmpl w:val="B99E731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559913A9"/>
    <w:multiLevelType w:val="singleLevel"/>
    <w:tmpl w:val="25407178"/>
    <w:lvl w:ilvl="0">
      <w:start w:val="1"/>
      <w:numFmt w:val="decimal"/>
      <w:pStyle w:val="ListNumber"/>
      <w:lvlText w:val="%1)"/>
      <w:legacy w:legacy="1" w:legacySpace="0" w:legacyIndent="360"/>
      <w:lvlJc w:val="left"/>
      <w:pPr>
        <w:ind w:left="1440" w:hanging="360"/>
      </w:pPr>
      <w:rPr>
        <w:rFonts w:ascii="Arial Black" w:hAnsi="Arial Black" w:hint="default"/>
        <w:b w:val="0"/>
        <w:i w:val="0"/>
        <w:sz w:val="18"/>
      </w:rPr>
    </w:lvl>
  </w:abstractNum>
  <w:abstractNum w:abstractNumId="23" w15:restartNumberingAfterBreak="0">
    <w:nsid w:val="56024FA4"/>
    <w:multiLevelType w:val="hybridMultilevel"/>
    <w:tmpl w:val="FDCE91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F11C8"/>
    <w:multiLevelType w:val="hybridMultilevel"/>
    <w:tmpl w:val="8F461D6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6240E1"/>
    <w:multiLevelType w:val="hybridMultilevel"/>
    <w:tmpl w:val="74BE0F6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9712D"/>
    <w:multiLevelType w:val="hybridMultilevel"/>
    <w:tmpl w:val="2EE8F0A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FF7C4B"/>
    <w:multiLevelType w:val="singleLevel"/>
    <w:tmpl w:val="6F6C0320"/>
    <w:lvl w:ilvl="0">
      <w:start w:val="1"/>
      <w:numFmt w:val="decimal"/>
      <w:pStyle w:val="Heading1"/>
      <w:lvlText w:val="%1.0"/>
      <w:lvlJc w:val="left"/>
      <w:pPr>
        <w:tabs>
          <w:tab w:val="num" w:pos="567"/>
        </w:tabs>
        <w:ind w:left="567" w:hanging="567"/>
      </w:pPr>
    </w:lvl>
  </w:abstractNum>
  <w:abstractNum w:abstractNumId="28" w15:restartNumberingAfterBreak="0">
    <w:nsid w:val="760B5A93"/>
    <w:multiLevelType w:val="hybridMultilevel"/>
    <w:tmpl w:val="1804CE3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FB03DC"/>
    <w:multiLevelType w:val="hybridMultilevel"/>
    <w:tmpl w:val="8A321C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3">
    <w:abstractNumId w:val="21"/>
  </w:num>
  <w:num w:numId="4">
    <w:abstractNumId w:val="27"/>
  </w:num>
  <w:num w:numId="5">
    <w:abstractNumId w:val="17"/>
  </w:num>
  <w:num w:numId="6">
    <w:abstractNumId w:val="17"/>
    <w:lvlOverride w:ilvl="0">
      <w:startOverride w:val="1"/>
    </w:lvlOverride>
  </w:num>
  <w:num w:numId="7">
    <w:abstractNumId w:val="12"/>
  </w:num>
  <w:num w:numId="8">
    <w:abstractNumId w:val="13"/>
  </w:num>
  <w:num w:numId="9">
    <w:abstractNumId w:val="26"/>
  </w:num>
  <w:num w:numId="10">
    <w:abstractNumId w:val="6"/>
  </w:num>
  <w:num w:numId="11">
    <w:abstractNumId w:val="10"/>
  </w:num>
  <w:num w:numId="12">
    <w:abstractNumId w:val="7"/>
  </w:num>
  <w:num w:numId="13">
    <w:abstractNumId w:val="2"/>
  </w:num>
  <w:num w:numId="14">
    <w:abstractNumId w:val="14"/>
  </w:num>
  <w:num w:numId="15">
    <w:abstractNumId w:val="19"/>
  </w:num>
  <w:num w:numId="16">
    <w:abstractNumId w:val="4"/>
  </w:num>
  <w:num w:numId="17">
    <w:abstractNumId w:val="16"/>
  </w:num>
  <w:num w:numId="18">
    <w:abstractNumId w:val="25"/>
  </w:num>
  <w:num w:numId="19">
    <w:abstractNumId w:val="3"/>
  </w:num>
  <w:num w:numId="20">
    <w:abstractNumId w:val="28"/>
  </w:num>
  <w:num w:numId="21">
    <w:abstractNumId w:val="29"/>
  </w:num>
  <w:num w:numId="22">
    <w:abstractNumId w:val="20"/>
  </w:num>
  <w:num w:numId="23">
    <w:abstractNumId w:val="15"/>
  </w:num>
  <w:num w:numId="24">
    <w:abstractNumId w:val="11"/>
  </w:num>
  <w:num w:numId="25">
    <w:abstractNumId w:val="9"/>
  </w:num>
  <w:num w:numId="26">
    <w:abstractNumId w:val="1"/>
  </w:num>
  <w:num w:numId="27">
    <w:abstractNumId w:val="8"/>
  </w:num>
  <w:num w:numId="28">
    <w:abstractNumId w:val="18"/>
  </w:num>
  <w:num w:numId="29">
    <w:abstractNumId w:val="24"/>
  </w:num>
  <w:num w:numId="30">
    <w:abstractNumId w:val="5"/>
  </w:num>
  <w:num w:numId="31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rah Harnisch">
    <w15:presenceInfo w15:providerId="Windows Live" w15:userId="1f7e30565f8101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B9"/>
    <w:rsid w:val="00002379"/>
    <w:rsid w:val="00026CDC"/>
    <w:rsid w:val="00032D5C"/>
    <w:rsid w:val="000808AC"/>
    <w:rsid w:val="000A1E8D"/>
    <w:rsid w:val="000E79F0"/>
    <w:rsid w:val="000F16D4"/>
    <w:rsid w:val="00141A3E"/>
    <w:rsid w:val="00144D71"/>
    <w:rsid w:val="00147F1D"/>
    <w:rsid w:val="00155C01"/>
    <w:rsid w:val="00171528"/>
    <w:rsid w:val="001C3536"/>
    <w:rsid w:val="001F7672"/>
    <w:rsid w:val="002134C6"/>
    <w:rsid w:val="002163E6"/>
    <w:rsid w:val="002168DE"/>
    <w:rsid w:val="00250DDF"/>
    <w:rsid w:val="00253D73"/>
    <w:rsid w:val="002561F4"/>
    <w:rsid w:val="002B1CE0"/>
    <w:rsid w:val="002B3595"/>
    <w:rsid w:val="002F18D5"/>
    <w:rsid w:val="002F1A95"/>
    <w:rsid w:val="003016C0"/>
    <w:rsid w:val="00324E20"/>
    <w:rsid w:val="003264B6"/>
    <w:rsid w:val="003454CC"/>
    <w:rsid w:val="00365AF2"/>
    <w:rsid w:val="003845B9"/>
    <w:rsid w:val="003B3662"/>
    <w:rsid w:val="003C1EA6"/>
    <w:rsid w:val="003C6629"/>
    <w:rsid w:val="003C6B15"/>
    <w:rsid w:val="003D0A50"/>
    <w:rsid w:val="003D6654"/>
    <w:rsid w:val="003D7DDC"/>
    <w:rsid w:val="003E66CF"/>
    <w:rsid w:val="003F30F0"/>
    <w:rsid w:val="003F3E2F"/>
    <w:rsid w:val="0040607A"/>
    <w:rsid w:val="00413F3D"/>
    <w:rsid w:val="004157B0"/>
    <w:rsid w:val="00416953"/>
    <w:rsid w:val="00453550"/>
    <w:rsid w:val="00470A95"/>
    <w:rsid w:val="004C70FE"/>
    <w:rsid w:val="004D38AB"/>
    <w:rsid w:val="004E4C6B"/>
    <w:rsid w:val="004F00A9"/>
    <w:rsid w:val="00504CB9"/>
    <w:rsid w:val="005134AA"/>
    <w:rsid w:val="00522F83"/>
    <w:rsid w:val="00527F16"/>
    <w:rsid w:val="00554D98"/>
    <w:rsid w:val="00557A6A"/>
    <w:rsid w:val="005620C1"/>
    <w:rsid w:val="00574756"/>
    <w:rsid w:val="00581F4D"/>
    <w:rsid w:val="00597623"/>
    <w:rsid w:val="005C316D"/>
    <w:rsid w:val="005D3115"/>
    <w:rsid w:val="005E46ED"/>
    <w:rsid w:val="005E7F92"/>
    <w:rsid w:val="005F04DD"/>
    <w:rsid w:val="00612D5A"/>
    <w:rsid w:val="00617DD2"/>
    <w:rsid w:val="00626DF0"/>
    <w:rsid w:val="00633DE1"/>
    <w:rsid w:val="006415B2"/>
    <w:rsid w:val="0064749A"/>
    <w:rsid w:val="00671A32"/>
    <w:rsid w:val="006734CF"/>
    <w:rsid w:val="00685C19"/>
    <w:rsid w:val="006A1652"/>
    <w:rsid w:val="006C0821"/>
    <w:rsid w:val="006E5550"/>
    <w:rsid w:val="006F3A4C"/>
    <w:rsid w:val="00720076"/>
    <w:rsid w:val="00794228"/>
    <w:rsid w:val="007A38C5"/>
    <w:rsid w:val="007B4C8A"/>
    <w:rsid w:val="007B65FA"/>
    <w:rsid w:val="007D0730"/>
    <w:rsid w:val="007D1333"/>
    <w:rsid w:val="007D7DDC"/>
    <w:rsid w:val="007E4015"/>
    <w:rsid w:val="007E7A3F"/>
    <w:rsid w:val="007F28D5"/>
    <w:rsid w:val="007F50BA"/>
    <w:rsid w:val="008024E1"/>
    <w:rsid w:val="00804FD9"/>
    <w:rsid w:val="008121A1"/>
    <w:rsid w:val="0082269C"/>
    <w:rsid w:val="0083795D"/>
    <w:rsid w:val="00855880"/>
    <w:rsid w:val="008B2397"/>
    <w:rsid w:val="008D3533"/>
    <w:rsid w:val="008F466D"/>
    <w:rsid w:val="00912BD3"/>
    <w:rsid w:val="00914042"/>
    <w:rsid w:val="00920768"/>
    <w:rsid w:val="00923878"/>
    <w:rsid w:val="00940A4E"/>
    <w:rsid w:val="00971288"/>
    <w:rsid w:val="00974B0B"/>
    <w:rsid w:val="009A6C16"/>
    <w:rsid w:val="009A71A8"/>
    <w:rsid w:val="009B4AF0"/>
    <w:rsid w:val="009B6324"/>
    <w:rsid w:val="009D2030"/>
    <w:rsid w:val="009D210A"/>
    <w:rsid w:val="009D3508"/>
    <w:rsid w:val="009E1C65"/>
    <w:rsid w:val="009E4547"/>
    <w:rsid w:val="009E58B7"/>
    <w:rsid w:val="009F3A69"/>
    <w:rsid w:val="00A15747"/>
    <w:rsid w:val="00A21702"/>
    <w:rsid w:val="00A61E0B"/>
    <w:rsid w:val="00A7523B"/>
    <w:rsid w:val="00A8147A"/>
    <w:rsid w:val="00A82CE2"/>
    <w:rsid w:val="00A83755"/>
    <w:rsid w:val="00AB3D3E"/>
    <w:rsid w:val="00AC4A85"/>
    <w:rsid w:val="00AD74F4"/>
    <w:rsid w:val="00B10609"/>
    <w:rsid w:val="00B1456D"/>
    <w:rsid w:val="00B21672"/>
    <w:rsid w:val="00B216C3"/>
    <w:rsid w:val="00B27135"/>
    <w:rsid w:val="00B572CE"/>
    <w:rsid w:val="00B708DA"/>
    <w:rsid w:val="00B94B9E"/>
    <w:rsid w:val="00BD3C33"/>
    <w:rsid w:val="00C02FDB"/>
    <w:rsid w:val="00C1734F"/>
    <w:rsid w:val="00C421DB"/>
    <w:rsid w:val="00C70DA8"/>
    <w:rsid w:val="00C825F7"/>
    <w:rsid w:val="00C83ECD"/>
    <w:rsid w:val="00C936F3"/>
    <w:rsid w:val="00CA1F01"/>
    <w:rsid w:val="00CA2744"/>
    <w:rsid w:val="00CA59F7"/>
    <w:rsid w:val="00CE0F70"/>
    <w:rsid w:val="00D35489"/>
    <w:rsid w:val="00D3580D"/>
    <w:rsid w:val="00D35A0B"/>
    <w:rsid w:val="00D76B62"/>
    <w:rsid w:val="00DC4F9D"/>
    <w:rsid w:val="00DC555F"/>
    <w:rsid w:val="00DD06A4"/>
    <w:rsid w:val="00DE098F"/>
    <w:rsid w:val="00DF5A99"/>
    <w:rsid w:val="00DF7DDB"/>
    <w:rsid w:val="00E121C0"/>
    <w:rsid w:val="00E23F54"/>
    <w:rsid w:val="00E36A10"/>
    <w:rsid w:val="00E74985"/>
    <w:rsid w:val="00E80706"/>
    <w:rsid w:val="00E94F5E"/>
    <w:rsid w:val="00EA6F98"/>
    <w:rsid w:val="00EB7BA3"/>
    <w:rsid w:val="00EE2CB6"/>
    <w:rsid w:val="00F34A36"/>
    <w:rsid w:val="00F4397F"/>
    <w:rsid w:val="00F6577D"/>
    <w:rsid w:val="00F84547"/>
    <w:rsid w:val="00F91D72"/>
    <w:rsid w:val="00FB28B3"/>
    <w:rsid w:val="00FB6B68"/>
    <w:rsid w:val="00FC52D3"/>
    <w:rsid w:val="00FE0DEF"/>
    <w:rsid w:val="00FE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040754AD-DB26-43A8-9A48-9E92E413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A50"/>
    <w:rPr>
      <w:rFonts w:ascii="Calibri" w:hAnsi="Calibri"/>
      <w:sz w:val="22"/>
      <w:lang w:val="en-AU" w:eastAsia="en-US"/>
    </w:rPr>
  </w:style>
  <w:style w:type="paragraph" w:styleId="Heading1">
    <w:name w:val="heading 1"/>
    <w:basedOn w:val="Normal"/>
    <w:next w:val="BodyText"/>
    <w:qFormat/>
    <w:pPr>
      <w:keepNext/>
      <w:keepLines/>
      <w:numPr>
        <w:numId w:val="4"/>
      </w:numPr>
      <w:shd w:val="solid" w:color="FFFFFF" w:fill="auto"/>
      <w:spacing w:after="240" w:line="240" w:lineRule="atLeast"/>
      <w:outlineLvl w:val="0"/>
    </w:pPr>
    <w:rPr>
      <w:b/>
      <w:caps/>
      <w:color w:val="000000"/>
      <w:spacing w:val="-10"/>
      <w:kern w:val="20"/>
      <w:position w:val="8"/>
      <w:sz w:val="28"/>
    </w:rPr>
  </w:style>
  <w:style w:type="paragraph" w:styleId="Heading2">
    <w:name w:val="heading 2"/>
    <w:basedOn w:val="Normal"/>
    <w:next w:val="Normal"/>
    <w:qFormat/>
    <w:pPr>
      <w:keepNext/>
      <w:numPr>
        <w:numId w:val="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567"/>
      <w:outlineLvl w:val="2"/>
    </w:p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ind w:left="567"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44"/>
      <w:lang w:val="en-US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semiHidden/>
    <w:pPr>
      <w:spacing w:before="120" w:after="120"/>
    </w:pPr>
    <w:rPr>
      <w:b/>
      <w:caps/>
      <w:sz w:val="20"/>
    </w:rPr>
  </w:style>
  <w:style w:type="paragraph" w:styleId="TOC2">
    <w:name w:val="toc 2"/>
    <w:basedOn w:val="Normal"/>
    <w:next w:val="Normal"/>
    <w:semiHidden/>
    <w:pPr>
      <w:ind w:left="240"/>
    </w:pPr>
    <w:rPr>
      <w:smallCaps/>
      <w:sz w:val="20"/>
    </w:rPr>
  </w:style>
  <w:style w:type="paragraph" w:styleId="TOC3">
    <w:name w:val="toc 3"/>
    <w:basedOn w:val="Normal"/>
    <w:next w:val="Normal"/>
    <w:semiHidden/>
    <w:pPr>
      <w:ind w:left="480"/>
    </w:pPr>
    <w:rPr>
      <w:i/>
      <w:sz w:val="20"/>
    </w:rPr>
  </w:style>
  <w:style w:type="paragraph" w:styleId="TOC4">
    <w:name w:val="toc 4"/>
    <w:basedOn w:val="Normal"/>
    <w:next w:val="Normal"/>
    <w:semiHidden/>
    <w:pPr>
      <w:ind w:left="720"/>
    </w:pPr>
    <w:rPr>
      <w:sz w:val="18"/>
    </w:rPr>
  </w:style>
  <w:style w:type="paragraph" w:styleId="TOC5">
    <w:name w:val="toc 5"/>
    <w:basedOn w:val="Normal"/>
    <w:next w:val="Normal"/>
    <w:semiHidden/>
    <w:pPr>
      <w:ind w:left="960"/>
    </w:pPr>
    <w:rPr>
      <w:sz w:val="18"/>
    </w:rPr>
  </w:style>
  <w:style w:type="paragraph" w:styleId="TOC6">
    <w:name w:val="toc 6"/>
    <w:basedOn w:val="Normal"/>
    <w:next w:val="Normal"/>
    <w:semiHidden/>
    <w:pPr>
      <w:ind w:left="1200"/>
    </w:pPr>
    <w:rPr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CompanyName">
    <w:name w:val="Company Name"/>
    <w:basedOn w:val="Normal"/>
    <w:pPr>
      <w:keepNext/>
      <w:keepLines/>
      <w:framePr w:w="4080" w:h="840" w:hSpace="180" w:wrap="notBeside" w:vAnchor="page" w:hAnchor="margin" w:y="913" w:anchorLock="1"/>
      <w:spacing w:line="220" w:lineRule="atLeast"/>
    </w:pPr>
    <w:rPr>
      <w:rFonts w:ascii="Arial Black" w:hAnsi="Arial Black"/>
      <w:spacing w:val="-25"/>
      <w:kern w:val="28"/>
      <w:sz w:val="32"/>
    </w:rPr>
  </w:style>
  <w:style w:type="paragraph" w:customStyle="1" w:styleId="TitleCover">
    <w:name w:val="Title Cover"/>
    <w:basedOn w:val="Normal"/>
    <w:next w:val="Normal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left="-840" w:right="-840"/>
    </w:pPr>
    <w:rPr>
      <w:rFonts w:ascii="Arial Black" w:hAnsi="Arial Black"/>
      <w:b/>
      <w:spacing w:val="-48"/>
      <w:kern w:val="28"/>
      <w:sz w:val="64"/>
    </w:rPr>
  </w:style>
  <w:style w:type="paragraph" w:styleId="ListNumber">
    <w:name w:val="List Number"/>
    <w:basedOn w:val="List"/>
    <w:pPr>
      <w:numPr>
        <w:numId w:val="1"/>
      </w:numPr>
      <w:spacing w:after="240" w:line="240" w:lineRule="atLeast"/>
      <w:jc w:val="both"/>
    </w:pPr>
    <w:rPr>
      <w:rFonts w:ascii="Arial" w:hAnsi="Arial"/>
      <w:spacing w:val="-5"/>
      <w:sz w:val="20"/>
    </w:rPr>
  </w:style>
  <w:style w:type="paragraph" w:styleId="List">
    <w:name w:val="List"/>
    <w:basedOn w:val="Normal"/>
    <w:pPr>
      <w:ind w:left="283" w:hanging="283"/>
    </w:pPr>
  </w:style>
  <w:style w:type="paragraph" w:customStyle="1" w:styleId="ReturnAddress">
    <w:name w:val="Return Address"/>
    <w:basedOn w:val="Normal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paragraph" w:styleId="Caption">
    <w:name w:val="caption"/>
    <w:basedOn w:val="Picture"/>
    <w:next w:val="BodyText"/>
    <w:qFormat/>
    <w:pPr>
      <w:numPr>
        <w:numId w:val="2"/>
      </w:numPr>
      <w:spacing w:before="60" w:after="240" w:line="220" w:lineRule="atLeast"/>
    </w:pPr>
    <w:rPr>
      <w:rFonts w:ascii="Arial Narrow" w:hAnsi="Arial Narrow"/>
      <w:spacing w:val="0"/>
      <w:sz w:val="18"/>
    </w:rPr>
  </w:style>
  <w:style w:type="paragraph" w:customStyle="1" w:styleId="Picture">
    <w:name w:val="Picture"/>
    <w:basedOn w:val="Normal"/>
    <w:next w:val="Caption"/>
    <w:pPr>
      <w:keepNext/>
      <w:ind w:left="1080"/>
    </w:pPr>
    <w:rPr>
      <w:rFonts w:ascii="Arial" w:hAnsi="Arial"/>
      <w:spacing w:val="-5"/>
      <w:sz w:val="20"/>
    </w:rPr>
  </w:style>
  <w:style w:type="paragraph" w:styleId="ListBullet">
    <w:name w:val="List Bullet"/>
    <w:basedOn w:val="List"/>
    <w:autoRedefine/>
    <w:pPr>
      <w:numPr>
        <w:numId w:val="3"/>
      </w:numPr>
      <w:tabs>
        <w:tab w:val="clear" w:pos="1440"/>
      </w:tabs>
      <w:spacing w:after="240" w:line="240" w:lineRule="atLeast"/>
      <w:jc w:val="both"/>
    </w:pPr>
    <w:rPr>
      <w:rFonts w:ascii="Arial" w:hAnsi="Arial"/>
      <w:spacing w:val="-5"/>
      <w:sz w:val="20"/>
    </w:rPr>
  </w:style>
  <w:style w:type="paragraph" w:styleId="ListBullet2">
    <w:name w:val="List Bullet 2"/>
    <w:basedOn w:val="ListBullet"/>
    <w:autoRedefine/>
    <w:pPr>
      <w:ind w:left="1800"/>
    </w:pPr>
  </w:style>
  <w:style w:type="paragraph" w:styleId="ListBullet3">
    <w:name w:val="List Bullet 3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2520"/>
    </w:pPr>
  </w:style>
  <w:style w:type="paragraph" w:styleId="ListBullet5">
    <w:name w:val="List Bullet 5"/>
    <w:basedOn w:val="ListBullet"/>
    <w:autoRedefine/>
    <w:pPr>
      <w:ind w:left="2880"/>
    </w:pPr>
  </w:style>
  <w:style w:type="paragraph" w:styleId="BodyTextIndent2">
    <w:name w:val="Body Text Indent 2"/>
    <w:basedOn w:val="Normal"/>
    <w:pPr>
      <w:ind w:left="1440"/>
    </w:pPr>
    <w:rPr>
      <w:rFonts w:ascii="Arial" w:hAnsi="Arial"/>
      <w:b/>
      <w:spacing w:val="-5"/>
      <w:sz w:val="20"/>
    </w:rPr>
  </w:style>
  <w:style w:type="paragraph" w:styleId="BodyTextIndent3">
    <w:name w:val="Body Text Indent 3"/>
    <w:basedOn w:val="Normal"/>
    <w:pPr>
      <w:ind w:left="1701"/>
    </w:pPr>
    <w:rPr>
      <w:rFonts w:ascii="Arial" w:hAnsi="Arial"/>
      <w:b/>
      <w:spacing w:val="-5"/>
      <w:sz w:val="20"/>
    </w:rPr>
  </w:style>
  <w:style w:type="paragraph" w:styleId="BodyTextIndent">
    <w:name w:val="Body Text Indent"/>
    <w:basedOn w:val="Normal"/>
    <w:pPr>
      <w:ind w:left="2127" w:hanging="690"/>
    </w:pPr>
  </w:style>
  <w:style w:type="paragraph" w:styleId="Title">
    <w:name w:val="Title"/>
    <w:basedOn w:val="Normal"/>
    <w:qFormat/>
    <w:pPr>
      <w:jc w:val="center"/>
    </w:pPr>
    <w:rPr>
      <w:b/>
      <w:sz w:val="32"/>
      <w:lang w:val="en-US"/>
    </w:rPr>
  </w:style>
  <w:style w:type="table" w:styleId="TableGrid">
    <w:name w:val="Table Grid"/>
    <w:basedOn w:val="TableNormal"/>
    <w:rsid w:val="003C1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rPr>
      <w:b w:val="0"/>
    </w:rPr>
  </w:style>
  <w:style w:type="paragraph" w:styleId="BalloonText">
    <w:name w:val="Balloon Text"/>
    <w:basedOn w:val="Normal"/>
    <w:semiHidden/>
    <w:rsid w:val="00A82C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locked/>
    <w:rsid w:val="00A83755"/>
    <w:rPr>
      <w:sz w:val="24"/>
      <w:lang w:val="en-AU" w:eastAsia="en-US" w:bidi="ar-SA"/>
    </w:rPr>
  </w:style>
  <w:style w:type="paragraph" w:styleId="ListParagraph">
    <w:name w:val="List Paragraph"/>
    <w:basedOn w:val="Normal"/>
    <w:qFormat/>
    <w:rsid w:val="00A83755"/>
    <w:pPr>
      <w:spacing w:after="200" w:line="276" w:lineRule="auto"/>
      <w:ind w:left="720"/>
      <w:contextualSpacing/>
    </w:pPr>
    <w:rPr>
      <w:rFonts w:ascii="Arial" w:hAnsi="Arial" w:cs="Arial"/>
      <w:szCs w:val="24"/>
      <w:lang w:val="en-GB"/>
    </w:rPr>
  </w:style>
  <w:style w:type="character" w:styleId="Hyperlink">
    <w:name w:val="Hyperlink"/>
    <w:rsid w:val="00A83755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B27135"/>
    <w:rPr>
      <w:rFonts w:eastAsia="Calibri"/>
      <w:szCs w:val="21"/>
      <w:lang w:val="en-NZ"/>
    </w:rPr>
  </w:style>
  <w:style w:type="character" w:customStyle="1" w:styleId="PlainTextChar">
    <w:name w:val="Plain Text Char"/>
    <w:link w:val="PlainText"/>
    <w:uiPriority w:val="99"/>
    <w:rsid w:val="00B27135"/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FooterChar">
    <w:name w:val="Footer Char"/>
    <w:link w:val="Footer"/>
    <w:uiPriority w:val="99"/>
    <w:rsid w:val="003D0A50"/>
    <w:rPr>
      <w:sz w:val="24"/>
      <w:lang w:val="en-AU" w:eastAsia="en-US"/>
    </w:rPr>
  </w:style>
  <w:style w:type="character" w:styleId="FollowedHyperlink">
    <w:name w:val="FollowedHyperlink"/>
    <w:rsid w:val="004D38A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8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govt.nz/system/files/documents/pages/81341-2008-nzs-health-and-disability-services-core.pdf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pou.co.nz/initiatives/lets-get-real/10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hrinz.org.nz/Site/Resources/Knowledge_Base/I-P/Induction.aspx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www.employment.govt.nz/starting-employment/hiring/induction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9BA2A-A26E-4A45-A7A7-352A2DED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 Control template</vt:lpstr>
    </vt:vector>
  </TitlesOfParts>
  <Company>absolutequality</Company>
  <LinksUpToDate>false</LinksUpToDate>
  <CharactersWithSpaces>1941</CharactersWithSpaces>
  <SharedDoc>false</SharedDoc>
  <HLinks>
    <vt:vector size="24" baseType="variant">
      <vt:variant>
        <vt:i4>6946916</vt:i4>
      </vt:variant>
      <vt:variant>
        <vt:i4>9</vt:i4>
      </vt:variant>
      <vt:variant>
        <vt:i4>0</vt:i4>
      </vt:variant>
      <vt:variant>
        <vt:i4>5</vt:i4>
      </vt:variant>
      <vt:variant>
        <vt:lpwstr>http://www.tepou.co.nz/library/tepou/lets-get-real-human-resources-tool</vt:lpwstr>
      </vt:variant>
      <vt:variant>
        <vt:lpwstr/>
      </vt:variant>
      <vt:variant>
        <vt:i4>6619243</vt:i4>
      </vt:variant>
      <vt:variant>
        <vt:i4>6</vt:i4>
      </vt:variant>
      <vt:variant>
        <vt:i4>0</vt:i4>
      </vt:variant>
      <vt:variant>
        <vt:i4>5</vt:i4>
      </vt:variant>
      <vt:variant>
        <vt:lpwstr>http://www.ttophs.govt.nz/vdb/document/168</vt:lpwstr>
      </vt:variant>
      <vt:variant>
        <vt:lpwstr/>
      </vt:variant>
      <vt:variant>
        <vt:i4>4063332</vt:i4>
      </vt:variant>
      <vt:variant>
        <vt:i4>3</vt:i4>
      </vt:variant>
      <vt:variant>
        <vt:i4>0</vt:i4>
      </vt:variant>
      <vt:variant>
        <vt:i4>5</vt:i4>
      </vt:variant>
      <vt:variant>
        <vt:lpwstr>http://www.dol.govt.nz/er/workable/a-z-services-support.asp</vt:lpwstr>
      </vt:variant>
      <vt:variant>
        <vt:lpwstr/>
      </vt:variant>
      <vt:variant>
        <vt:i4>1441815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Control template</dc:title>
  <dc:subject/>
  <dc:creator>GSHarnisch</dc:creator>
  <cp:keywords/>
  <cp:lastModifiedBy>Sarah Harnisch</cp:lastModifiedBy>
  <cp:revision>16</cp:revision>
  <cp:lastPrinted>2008-03-19T07:35:00Z</cp:lastPrinted>
  <dcterms:created xsi:type="dcterms:W3CDTF">2017-04-15T08:45:00Z</dcterms:created>
  <dcterms:modified xsi:type="dcterms:W3CDTF">2017-04-15T18:58:00Z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