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8190"/>
      </w:tblGrid>
      <w:tr w:rsidR="00BC285F" w:rsidRPr="00F03442" w:rsidTr="00E27140">
        <w:tc>
          <w:tcPr>
            <w:tcW w:w="1818" w:type="dxa"/>
            <w:shd w:val="clear" w:color="auto" w:fill="F3F3F3"/>
          </w:tcPr>
          <w:p w:rsidR="00BC285F" w:rsidRPr="004311A7" w:rsidRDefault="00BC285F" w:rsidP="00E77606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val="en-NZ"/>
              </w:rPr>
            </w:pPr>
            <w:r w:rsidRPr="004311A7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Purpose</w:t>
            </w:r>
          </w:p>
          <w:p w:rsidR="00BC285F" w:rsidRPr="004311A7" w:rsidRDefault="00BC285F" w:rsidP="00BC285F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</w:p>
        </w:tc>
        <w:tc>
          <w:tcPr>
            <w:tcW w:w="8190" w:type="dxa"/>
            <w:shd w:val="clear" w:color="auto" w:fill="auto"/>
          </w:tcPr>
          <w:p w:rsidR="00BC285F" w:rsidRPr="004311A7" w:rsidRDefault="00BC285F" w:rsidP="00F03442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r w:rsidRPr="004311A7">
              <w:rPr>
                <w:rFonts w:ascii="Calibri" w:hAnsi="Calibri" w:cs="Calibri"/>
                <w:sz w:val="22"/>
                <w:szCs w:val="22"/>
                <w:lang w:val="en-NZ"/>
              </w:rPr>
              <w:t xml:space="preserve">This document describes how </w:t>
            </w:r>
            <w:r w:rsidR="00F03442" w:rsidRPr="004311A7">
              <w:rPr>
                <w:rFonts w:ascii="Calibri" w:hAnsi="Calibri" w:cs="Calibri"/>
                <w:sz w:val="22"/>
                <w:szCs w:val="22"/>
                <w:lang w:val="en-NZ"/>
              </w:rPr>
              <w:t xml:space="preserve">service users’ </w:t>
            </w:r>
            <w:r w:rsidRPr="004311A7">
              <w:rPr>
                <w:rFonts w:ascii="Calibri" w:hAnsi="Calibri" w:cs="Calibri"/>
                <w:sz w:val="22"/>
                <w:szCs w:val="22"/>
                <w:lang w:val="en-NZ"/>
              </w:rPr>
              <w:t>information is managed in order to ensure records are identifiable, accurate</w:t>
            </w:r>
            <w:r w:rsidR="008034A3" w:rsidRPr="004311A7">
              <w:rPr>
                <w:rFonts w:ascii="Calibri" w:hAnsi="Calibri" w:cs="Calibri"/>
                <w:sz w:val="22"/>
                <w:szCs w:val="22"/>
                <w:lang w:val="en-NZ"/>
              </w:rPr>
              <w:t>,</w:t>
            </w:r>
            <w:r w:rsidRPr="004311A7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current, confidential and accessible when required.</w:t>
            </w:r>
          </w:p>
        </w:tc>
      </w:tr>
      <w:tr w:rsidR="00BC285F" w:rsidRPr="00F03442" w:rsidTr="00E27140">
        <w:tc>
          <w:tcPr>
            <w:tcW w:w="1818" w:type="dxa"/>
            <w:tcBorders>
              <w:bottom w:val="single" w:sz="4" w:space="0" w:color="auto"/>
            </w:tcBorders>
            <w:shd w:val="clear" w:color="auto" w:fill="F3F3F3"/>
          </w:tcPr>
          <w:p w:rsidR="00BC285F" w:rsidRPr="004311A7" w:rsidRDefault="00BC285F" w:rsidP="00BC285F">
            <w:pPr>
              <w:rPr>
                <w:rFonts w:ascii="Calibri" w:hAnsi="Calibri" w:cs="Calibri"/>
                <w:b/>
                <w:sz w:val="22"/>
                <w:szCs w:val="22"/>
                <w:lang w:val="en-NZ"/>
              </w:rPr>
            </w:pPr>
            <w:r w:rsidRPr="004311A7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Scope</w:t>
            </w:r>
          </w:p>
          <w:p w:rsidR="00BC285F" w:rsidRPr="004311A7" w:rsidRDefault="00BC285F" w:rsidP="00E27140">
            <w:pPr>
              <w:ind w:left="180"/>
              <w:rPr>
                <w:rFonts w:ascii="Calibri" w:hAnsi="Calibri" w:cs="Calibri"/>
                <w:b/>
                <w:sz w:val="22"/>
                <w:szCs w:val="22"/>
                <w:lang w:val="en-NZ"/>
              </w:rPr>
            </w:pPr>
          </w:p>
        </w:tc>
        <w:tc>
          <w:tcPr>
            <w:tcW w:w="8190" w:type="dxa"/>
            <w:tcBorders>
              <w:bottom w:val="single" w:sz="4" w:space="0" w:color="auto"/>
            </w:tcBorders>
            <w:shd w:val="clear" w:color="auto" w:fill="auto"/>
          </w:tcPr>
          <w:p w:rsidR="007643F4" w:rsidRDefault="00BC285F" w:rsidP="00F03442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r w:rsidRPr="004311A7">
              <w:rPr>
                <w:rFonts w:ascii="Calibri" w:hAnsi="Calibri" w:cs="Calibri"/>
                <w:sz w:val="22"/>
                <w:szCs w:val="22"/>
                <w:lang w:val="en-NZ"/>
              </w:rPr>
              <w:t>The processes in this document apply</w:t>
            </w:r>
          </w:p>
          <w:p w:rsidR="007643F4" w:rsidDel="009B0CFE" w:rsidRDefault="00BC285F" w:rsidP="009B0CFE">
            <w:pPr>
              <w:pStyle w:val="ListParagraph"/>
              <w:numPr>
                <w:ilvl w:val="0"/>
                <w:numId w:val="44"/>
              </w:numPr>
              <w:rPr>
                <w:del w:id="0" w:author="Sarah Harnisch" w:date="2017-05-31T09:19:00Z"/>
                <w:rFonts w:ascii="Calibri" w:hAnsi="Calibri" w:cs="Calibri"/>
                <w:sz w:val="22"/>
                <w:szCs w:val="22"/>
                <w:lang w:val="en-NZ"/>
              </w:rPr>
              <w:pPrChange w:id="1" w:author="Sarah Harnisch" w:date="2017-05-31T09:19:00Z">
                <w:pPr>
                  <w:pStyle w:val="ListParagraph"/>
                  <w:numPr>
                    <w:numId w:val="44"/>
                  </w:numPr>
                  <w:ind w:left="765" w:hanging="360"/>
                </w:pPr>
              </w:pPrChange>
            </w:pPr>
            <w:del w:id="2" w:author="Sarah Harnisch" w:date="2017-05-31T09:19:00Z">
              <w:r w:rsidRPr="007643F4" w:rsidDel="009B0CFE">
                <w:rPr>
                  <w:rFonts w:ascii="Calibri" w:hAnsi="Calibri" w:cs="Calibri"/>
                  <w:sz w:val="22"/>
                  <w:szCs w:val="22"/>
                  <w:lang w:val="en-NZ"/>
                </w:rPr>
                <w:delText>t</w:delText>
              </w:r>
            </w:del>
            <w:ins w:id="3" w:author="Sarah Harnisch" w:date="2017-05-31T09:19:00Z">
              <w:r w:rsidR="009B0CFE">
                <w:rPr>
                  <w:rFonts w:ascii="Calibri" w:hAnsi="Calibri" w:cs="Calibri"/>
                  <w:sz w:val="22"/>
                  <w:szCs w:val="22"/>
                  <w:lang w:val="en-NZ"/>
                </w:rPr>
                <w:t>T</w:t>
              </w:r>
            </w:ins>
            <w:r w:rsidRPr="007643F4">
              <w:rPr>
                <w:rFonts w:ascii="Calibri" w:hAnsi="Calibri" w:cs="Calibri"/>
                <w:sz w:val="22"/>
                <w:szCs w:val="22"/>
                <w:lang w:val="en-NZ"/>
              </w:rPr>
              <w:t>o all persons responsible for documenting</w:t>
            </w:r>
            <w:r w:rsidR="007643F4" w:rsidRPr="007643F4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and/or accessing or managing </w:t>
            </w:r>
            <w:r w:rsidR="007643F4" w:rsidRPr="007643F4">
              <w:rPr>
                <w:rFonts w:ascii="Calibri" w:hAnsi="Calibri" w:cs="Calibri"/>
                <w:sz w:val="22"/>
                <w:szCs w:val="22"/>
                <w:highlight w:val="lightGray"/>
                <w:lang w:val="en-NZ"/>
              </w:rPr>
              <w:t>name</w:t>
            </w:r>
            <w:r w:rsidR="00F03442" w:rsidRPr="007643F4">
              <w:rPr>
                <w:rFonts w:ascii="Calibri" w:hAnsi="Calibri" w:cs="Calibri"/>
                <w:sz w:val="22"/>
                <w:szCs w:val="22"/>
                <w:highlight w:val="lightGray"/>
                <w:lang w:val="en-NZ"/>
              </w:rPr>
              <w:t xml:space="preserve"> of service</w:t>
            </w:r>
            <w:r w:rsidR="00F03442" w:rsidRPr="007643F4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service users’ </w:t>
            </w:r>
            <w:r w:rsidRPr="007643F4">
              <w:rPr>
                <w:rFonts w:ascii="Calibri" w:hAnsi="Calibri" w:cs="Calibri"/>
                <w:sz w:val="22"/>
                <w:szCs w:val="22"/>
                <w:lang w:val="en-NZ"/>
              </w:rPr>
              <w:t>information</w:t>
            </w:r>
            <w:ins w:id="4" w:author="Sarah Harnisch" w:date="2017-05-31T09:19:00Z">
              <w:r w:rsidR="009B0CFE">
                <w:rPr>
                  <w:rFonts w:ascii="Calibri" w:hAnsi="Calibri" w:cs="Calibri"/>
                  <w:sz w:val="22"/>
                  <w:szCs w:val="22"/>
                  <w:lang w:val="en-NZ"/>
                </w:rPr>
                <w:t>.</w:t>
              </w:r>
            </w:ins>
            <w:r w:rsidRPr="007643F4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</w:t>
            </w:r>
            <w:del w:id="5" w:author="Sarah Harnisch" w:date="2017-05-31T09:19:00Z">
              <w:r w:rsidRPr="007643F4" w:rsidDel="009B0CFE">
                <w:rPr>
                  <w:rFonts w:ascii="Calibri" w:hAnsi="Calibri" w:cs="Calibri"/>
                  <w:sz w:val="22"/>
                  <w:szCs w:val="22"/>
                  <w:lang w:val="en-NZ"/>
                </w:rPr>
                <w:delText>and</w:delText>
              </w:r>
            </w:del>
          </w:p>
          <w:p w:rsidR="009B0CFE" w:rsidRDefault="009B0CFE" w:rsidP="009B0CFE">
            <w:pPr>
              <w:pStyle w:val="ListParagraph"/>
              <w:numPr>
                <w:ilvl w:val="0"/>
                <w:numId w:val="44"/>
              </w:numPr>
              <w:rPr>
                <w:ins w:id="6" w:author="Sarah Harnisch" w:date="2017-05-31T09:19:00Z"/>
                <w:rFonts w:ascii="Calibri" w:hAnsi="Calibri" w:cs="Calibri"/>
                <w:sz w:val="22"/>
                <w:szCs w:val="22"/>
                <w:lang w:val="en-NZ"/>
              </w:rPr>
            </w:pPr>
          </w:p>
          <w:p w:rsidR="00BC285F" w:rsidRPr="007643F4" w:rsidRDefault="00BC285F" w:rsidP="009B0CFE">
            <w:pPr>
              <w:pStyle w:val="ListParagraph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  <w:lang w:val="en-NZ"/>
              </w:rPr>
            </w:pPr>
            <w:del w:id="7" w:author="Sarah Harnisch" w:date="2017-05-31T09:19:00Z">
              <w:r w:rsidRPr="007643F4" w:rsidDel="009B0CFE">
                <w:rPr>
                  <w:rFonts w:ascii="Calibri" w:hAnsi="Calibri" w:cs="Calibri"/>
                  <w:sz w:val="22"/>
                  <w:szCs w:val="22"/>
                  <w:lang w:val="en-NZ"/>
                </w:rPr>
                <w:delText>to</w:delText>
              </w:r>
            </w:del>
            <w:ins w:id="8" w:author="Sarah Harnisch" w:date="2017-05-31T09:19:00Z">
              <w:r w:rsidR="009B0CFE" w:rsidRPr="007643F4">
                <w:rPr>
                  <w:rFonts w:ascii="Calibri" w:hAnsi="Calibri" w:cs="Calibri"/>
                  <w:sz w:val="22"/>
                  <w:szCs w:val="22"/>
                  <w:lang w:val="en-NZ"/>
                </w:rPr>
                <w:t>To</w:t>
              </w:r>
            </w:ins>
            <w:r w:rsidRPr="007643F4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all</w:t>
            </w:r>
            <w:r w:rsidR="00F03442" w:rsidRPr="007643F4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service users</w:t>
            </w:r>
            <w:r w:rsidRPr="007643F4">
              <w:rPr>
                <w:rFonts w:ascii="Calibri" w:hAnsi="Calibri" w:cs="Calibri"/>
                <w:sz w:val="22"/>
                <w:szCs w:val="22"/>
                <w:lang w:val="en-NZ"/>
              </w:rPr>
              <w:t>.</w:t>
            </w:r>
          </w:p>
        </w:tc>
      </w:tr>
      <w:tr w:rsidR="00033969" w:rsidRPr="00F03442" w:rsidTr="00E27140">
        <w:trPr>
          <w:trHeight w:val="170"/>
        </w:trPr>
        <w:tc>
          <w:tcPr>
            <w:tcW w:w="1818" w:type="dxa"/>
            <w:shd w:val="clear" w:color="auto" w:fill="F3F3F3"/>
          </w:tcPr>
          <w:p w:rsidR="00033969" w:rsidRPr="004311A7" w:rsidRDefault="00033969" w:rsidP="00033969">
            <w:pPr>
              <w:rPr>
                <w:rFonts w:ascii="Calibri" w:hAnsi="Calibri" w:cs="Calibri"/>
                <w:b/>
                <w:sz w:val="22"/>
                <w:szCs w:val="22"/>
                <w:lang w:val="en-NZ"/>
              </w:rPr>
            </w:pPr>
            <w:r w:rsidRPr="004311A7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Policy</w:t>
            </w:r>
          </w:p>
          <w:p w:rsidR="00033969" w:rsidRPr="004311A7" w:rsidRDefault="00033969" w:rsidP="00033969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</w:p>
        </w:tc>
        <w:tc>
          <w:tcPr>
            <w:tcW w:w="8190" w:type="dxa"/>
          </w:tcPr>
          <w:p w:rsidR="00130EBE" w:rsidRPr="004311A7" w:rsidRDefault="00033969" w:rsidP="00691AF1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r w:rsidRPr="004311A7">
              <w:rPr>
                <w:rFonts w:ascii="Calibri" w:hAnsi="Calibri" w:cs="Calibri"/>
                <w:sz w:val="22"/>
                <w:szCs w:val="22"/>
                <w:lang w:val="en-NZ"/>
              </w:rPr>
              <w:t xml:space="preserve">Each person identified as a </w:t>
            </w:r>
            <w:r w:rsidR="0041065B" w:rsidRPr="004311A7">
              <w:rPr>
                <w:rFonts w:ascii="Calibri" w:hAnsi="Calibri" w:cs="Calibri"/>
                <w:sz w:val="22"/>
                <w:szCs w:val="22"/>
                <w:lang w:val="en-NZ"/>
              </w:rPr>
              <w:t xml:space="preserve">service user </w:t>
            </w:r>
            <w:r w:rsidRPr="004311A7">
              <w:rPr>
                <w:rFonts w:ascii="Calibri" w:hAnsi="Calibri" w:cs="Calibri"/>
                <w:sz w:val="22"/>
                <w:szCs w:val="22"/>
                <w:lang w:val="en-NZ"/>
              </w:rPr>
              <w:t xml:space="preserve">of </w:t>
            </w:r>
            <w:r w:rsidR="0041065B" w:rsidRPr="004311A7">
              <w:rPr>
                <w:rFonts w:ascii="Calibri" w:hAnsi="Calibri" w:cs="Calibri"/>
                <w:sz w:val="22"/>
                <w:szCs w:val="22"/>
                <w:highlight w:val="lightGray"/>
                <w:lang w:val="en-NZ"/>
              </w:rPr>
              <w:t>name of service</w:t>
            </w:r>
            <w:r w:rsidR="0041065B" w:rsidRPr="004311A7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</w:t>
            </w:r>
            <w:r w:rsidRPr="004311A7">
              <w:rPr>
                <w:rFonts w:ascii="Calibri" w:hAnsi="Calibri" w:cs="Calibri"/>
                <w:sz w:val="22"/>
                <w:szCs w:val="22"/>
                <w:lang w:val="en-NZ"/>
              </w:rPr>
              <w:t>will have an individual, accurate</w:t>
            </w:r>
            <w:r w:rsidR="00130EBE">
              <w:rPr>
                <w:rFonts w:ascii="Calibri" w:hAnsi="Calibri" w:cs="Calibri"/>
                <w:sz w:val="22"/>
                <w:szCs w:val="22"/>
                <w:lang w:val="en-NZ"/>
              </w:rPr>
              <w:t>, integrated</w:t>
            </w:r>
            <w:r w:rsidRPr="004311A7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and confidential record </w:t>
            </w:r>
            <w:r w:rsidR="0041065B" w:rsidRPr="004311A7">
              <w:rPr>
                <w:rFonts w:ascii="Calibri" w:hAnsi="Calibri" w:cs="Calibri"/>
                <w:sz w:val="22"/>
                <w:szCs w:val="22"/>
                <w:lang w:val="en-NZ"/>
              </w:rPr>
              <w:t xml:space="preserve">in line </w:t>
            </w:r>
            <w:r w:rsidRPr="004311A7">
              <w:rPr>
                <w:rFonts w:ascii="Calibri" w:hAnsi="Calibri" w:cs="Calibri"/>
                <w:sz w:val="22"/>
                <w:szCs w:val="22"/>
                <w:lang w:val="en-NZ"/>
              </w:rPr>
              <w:t xml:space="preserve">with current legislation and guidelines.   </w:t>
            </w:r>
          </w:p>
        </w:tc>
      </w:tr>
      <w:tr w:rsidR="00033969" w:rsidRPr="00F03442" w:rsidTr="00E27140">
        <w:trPr>
          <w:trHeight w:val="170"/>
        </w:trPr>
        <w:tc>
          <w:tcPr>
            <w:tcW w:w="1818" w:type="dxa"/>
            <w:shd w:val="clear" w:color="auto" w:fill="F3F3F3"/>
          </w:tcPr>
          <w:p w:rsidR="00033969" w:rsidRPr="004311A7" w:rsidRDefault="00033969" w:rsidP="00033969">
            <w:pPr>
              <w:rPr>
                <w:rFonts w:ascii="Calibri" w:hAnsi="Calibri" w:cs="Calibri"/>
                <w:b/>
                <w:sz w:val="22"/>
                <w:szCs w:val="22"/>
                <w:lang w:val="en-NZ"/>
              </w:rPr>
            </w:pPr>
            <w:r w:rsidRPr="004311A7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Privacy Officer</w:t>
            </w:r>
          </w:p>
        </w:tc>
        <w:tc>
          <w:tcPr>
            <w:tcW w:w="8190" w:type="dxa"/>
          </w:tcPr>
          <w:p w:rsidR="00033969" w:rsidRDefault="0041065B" w:rsidP="004E3AF4">
            <w:pPr>
              <w:jc w:val="both"/>
              <w:rPr>
                <w:rFonts w:ascii="Calibri" w:hAnsi="Calibri" w:cs="Calibri"/>
                <w:sz w:val="22"/>
                <w:szCs w:val="22"/>
                <w:lang w:val="en-NZ"/>
              </w:rPr>
            </w:pPr>
            <w:r w:rsidRPr="004311A7">
              <w:rPr>
                <w:rFonts w:ascii="Calibri" w:hAnsi="Calibri" w:cs="Calibri"/>
                <w:sz w:val="22"/>
                <w:szCs w:val="22"/>
                <w:highlight w:val="lightGray"/>
                <w:lang w:val="en-NZ"/>
              </w:rPr>
              <w:t>name of service</w:t>
            </w:r>
            <w:r w:rsidR="00691AF1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has a </w:t>
            </w:r>
            <w:r w:rsidR="00033969" w:rsidRPr="004311A7">
              <w:rPr>
                <w:rFonts w:ascii="Calibri" w:hAnsi="Calibri" w:cs="Calibri"/>
                <w:sz w:val="22"/>
                <w:szCs w:val="22"/>
                <w:lang w:val="en-NZ"/>
              </w:rPr>
              <w:t>Privacy Officer</w:t>
            </w:r>
            <w:r w:rsidR="004E3AF4">
              <w:rPr>
                <w:rFonts w:ascii="Calibri" w:hAnsi="Calibri" w:cs="Calibri"/>
                <w:sz w:val="22"/>
                <w:szCs w:val="22"/>
                <w:lang w:val="en-NZ"/>
              </w:rPr>
              <w:t xml:space="preserve">. The role of the Privacy Officer is held by </w:t>
            </w:r>
            <w:r w:rsidRPr="004311A7">
              <w:rPr>
                <w:rFonts w:ascii="Calibri" w:hAnsi="Calibri" w:cs="Calibri"/>
                <w:sz w:val="22"/>
                <w:szCs w:val="22"/>
                <w:highlight w:val="lightGray"/>
                <w:lang w:val="en-NZ"/>
              </w:rPr>
              <w:t>………..</w:t>
            </w:r>
            <w:r w:rsidR="00A34C1C" w:rsidRPr="004311A7">
              <w:rPr>
                <w:rFonts w:ascii="Calibri" w:hAnsi="Calibri" w:cs="Calibri"/>
                <w:sz w:val="22"/>
                <w:szCs w:val="22"/>
                <w:highlight w:val="lightGray"/>
                <w:lang w:val="en-NZ"/>
              </w:rPr>
              <w:t>.</w:t>
            </w:r>
          </w:p>
          <w:p w:rsidR="00575EBB" w:rsidRPr="004311A7" w:rsidRDefault="00575EBB" w:rsidP="004E3AF4">
            <w:pPr>
              <w:jc w:val="both"/>
              <w:rPr>
                <w:rFonts w:ascii="Calibri" w:hAnsi="Calibri" w:cs="Calibri"/>
                <w:sz w:val="22"/>
                <w:szCs w:val="22"/>
                <w:lang w:val="en-NZ"/>
              </w:rPr>
            </w:pPr>
            <w:r>
              <w:rPr>
                <w:rFonts w:ascii="Calibri" w:hAnsi="Calibri" w:cs="Calibri"/>
                <w:sz w:val="22"/>
                <w:szCs w:val="22"/>
                <w:lang w:val="en-NZ"/>
              </w:rPr>
              <w:t xml:space="preserve">The Privacy Officer </w:t>
            </w:r>
            <w:r w:rsidR="005E6F88">
              <w:rPr>
                <w:rFonts w:ascii="Calibri" w:hAnsi="Calibri" w:cs="Calibri"/>
                <w:sz w:val="22"/>
                <w:szCs w:val="22"/>
                <w:lang w:val="en-NZ"/>
              </w:rPr>
              <w:t xml:space="preserve">will at a minimum complete the </w:t>
            </w:r>
            <w:hyperlink r:id="rId8" w:history="1">
              <w:r w:rsidR="005E6F88" w:rsidRPr="00BE1320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privacy</w:t>
              </w:r>
            </w:hyperlink>
            <w:r w:rsidR="005E6F88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and health information e-training.</w:t>
            </w:r>
          </w:p>
        </w:tc>
      </w:tr>
      <w:tr w:rsidR="00033969" w:rsidRPr="00F03442" w:rsidTr="00E27140">
        <w:trPr>
          <w:trHeight w:val="170"/>
        </w:trPr>
        <w:tc>
          <w:tcPr>
            <w:tcW w:w="1818" w:type="dxa"/>
            <w:shd w:val="clear" w:color="auto" w:fill="F3F3F3"/>
          </w:tcPr>
          <w:p w:rsidR="00033969" w:rsidRPr="004311A7" w:rsidRDefault="00033969" w:rsidP="00033969">
            <w:pPr>
              <w:rPr>
                <w:rFonts w:ascii="Calibri" w:hAnsi="Calibri" w:cs="Calibri"/>
                <w:b/>
                <w:sz w:val="22"/>
                <w:szCs w:val="22"/>
                <w:lang w:val="en-NZ"/>
              </w:rPr>
            </w:pPr>
            <w:r w:rsidRPr="004311A7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Training</w:t>
            </w:r>
          </w:p>
        </w:tc>
        <w:tc>
          <w:tcPr>
            <w:tcW w:w="8190" w:type="dxa"/>
          </w:tcPr>
          <w:p w:rsidR="00575EBB" w:rsidRPr="004311A7" w:rsidRDefault="00FB6770" w:rsidP="00B62EFE">
            <w:pPr>
              <w:jc w:val="both"/>
              <w:rPr>
                <w:rFonts w:ascii="Calibri" w:hAnsi="Calibri" w:cs="Calibri"/>
                <w:sz w:val="22"/>
                <w:szCs w:val="22"/>
                <w:lang w:val="en-NZ"/>
              </w:rPr>
            </w:pPr>
            <w:r w:rsidRPr="004311A7">
              <w:rPr>
                <w:rFonts w:ascii="Calibri" w:hAnsi="Calibri" w:cs="Calibri"/>
                <w:sz w:val="22"/>
                <w:szCs w:val="22"/>
                <w:highlight w:val="lightGray"/>
                <w:lang w:val="en-NZ"/>
              </w:rPr>
              <w:t>name of service</w:t>
            </w:r>
            <w:r w:rsidRPr="004311A7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</w:t>
            </w:r>
            <w:r w:rsidR="00033969" w:rsidRPr="004311A7">
              <w:rPr>
                <w:rFonts w:ascii="Calibri" w:hAnsi="Calibri" w:cs="Calibri"/>
                <w:sz w:val="22"/>
                <w:szCs w:val="22"/>
                <w:lang w:val="en-NZ"/>
              </w:rPr>
              <w:t xml:space="preserve">staff will receive training in </w:t>
            </w:r>
            <w:r w:rsidRPr="004311A7">
              <w:rPr>
                <w:rFonts w:ascii="Calibri" w:hAnsi="Calibri" w:cs="Calibri"/>
                <w:sz w:val="22"/>
                <w:szCs w:val="22"/>
                <w:lang w:val="en-NZ"/>
              </w:rPr>
              <w:t xml:space="preserve">service users’ </w:t>
            </w:r>
            <w:r w:rsidR="00033969" w:rsidRPr="004311A7">
              <w:rPr>
                <w:rFonts w:ascii="Calibri" w:hAnsi="Calibri" w:cs="Calibri"/>
                <w:sz w:val="22"/>
                <w:szCs w:val="22"/>
                <w:lang w:val="en-NZ"/>
              </w:rPr>
              <w:t>information management and the privacy of that information.</w:t>
            </w:r>
            <w:r w:rsidR="00B62EFE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</w:t>
            </w:r>
            <w:hyperlink r:id="rId9" w:history="1">
              <w:r w:rsidR="00B62EFE" w:rsidRPr="00B62EFE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Guidelines</w:t>
              </w:r>
            </w:hyperlink>
            <w:r w:rsidR="00B62EFE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for facilitators and for </w:t>
            </w:r>
            <w:hyperlink r:id="rId10" w:history="1">
              <w:r w:rsidR="00B62EFE" w:rsidRPr="005E5B9C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participants</w:t>
              </w:r>
            </w:hyperlink>
            <w:r w:rsidR="00B62EFE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are available from the Privacy Commission.</w:t>
            </w:r>
          </w:p>
        </w:tc>
      </w:tr>
      <w:tr w:rsidR="005932BC" w:rsidRPr="00F03442" w:rsidTr="00E27140">
        <w:trPr>
          <w:trHeight w:val="170"/>
        </w:trPr>
        <w:tc>
          <w:tcPr>
            <w:tcW w:w="1818" w:type="dxa"/>
            <w:shd w:val="clear" w:color="auto" w:fill="F3F3F3"/>
          </w:tcPr>
          <w:p w:rsidR="005932BC" w:rsidRPr="004311A7" w:rsidRDefault="005932BC" w:rsidP="00033969">
            <w:pPr>
              <w:rPr>
                <w:rFonts w:ascii="Calibri" w:hAnsi="Calibri" w:cs="Calibri"/>
                <w:b/>
                <w:sz w:val="22"/>
                <w:szCs w:val="22"/>
                <w:lang w:val="en-NZ"/>
              </w:rPr>
            </w:pPr>
            <w:r w:rsidRPr="004311A7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Performance Indicators</w:t>
            </w:r>
          </w:p>
        </w:tc>
        <w:tc>
          <w:tcPr>
            <w:tcW w:w="8190" w:type="dxa"/>
          </w:tcPr>
          <w:p w:rsidR="005932BC" w:rsidRPr="004311A7" w:rsidRDefault="00322F88" w:rsidP="00E27140">
            <w:pPr>
              <w:jc w:val="both"/>
              <w:rPr>
                <w:rFonts w:ascii="Calibri" w:hAnsi="Calibri" w:cs="Calibri"/>
                <w:sz w:val="22"/>
                <w:szCs w:val="22"/>
                <w:lang w:val="en-NZ"/>
              </w:rPr>
            </w:pPr>
            <w:r w:rsidRPr="004311A7">
              <w:rPr>
                <w:rFonts w:ascii="Calibri" w:hAnsi="Calibri" w:cs="Calibri"/>
                <w:sz w:val="22"/>
                <w:szCs w:val="22"/>
                <w:lang w:val="en-NZ"/>
              </w:rPr>
              <w:t xml:space="preserve">All </w:t>
            </w:r>
            <w:r w:rsidR="00F00F09" w:rsidRPr="004311A7">
              <w:rPr>
                <w:rFonts w:ascii="Calibri" w:hAnsi="Calibri" w:cs="Calibri"/>
                <w:sz w:val="22"/>
                <w:szCs w:val="22"/>
                <w:highlight w:val="lightGray"/>
                <w:lang w:val="en-NZ"/>
              </w:rPr>
              <w:t>name of service</w:t>
            </w:r>
            <w:r w:rsidR="00F00F09" w:rsidRPr="004311A7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</w:t>
            </w:r>
            <w:r w:rsidRPr="004311A7">
              <w:rPr>
                <w:rFonts w:ascii="Calibri" w:hAnsi="Calibri" w:cs="Calibri"/>
                <w:sz w:val="22"/>
                <w:szCs w:val="22"/>
                <w:lang w:val="en-NZ"/>
              </w:rPr>
              <w:t xml:space="preserve">staff achieve competency in </w:t>
            </w:r>
            <w:r w:rsidR="00FE2BBF" w:rsidRPr="004311A7">
              <w:rPr>
                <w:rFonts w:ascii="Calibri" w:hAnsi="Calibri" w:cs="Calibri"/>
                <w:sz w:val="22"/>
                <w:szCs w:val="22"/>
                <w:lang w:val="en-NZ"/>
              </w:rPr>
              <w:t>service user</w:t>
            </w:r>
            <w:r w:rsidRPr="004311A7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information management and privacy of information</w:t>
            </w:r>
            <w:r w:rsidR="00FE2BBF" w:rsidRPr="004311A7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processes</w:t>
            </w:r>
            <w:r w:rsidRPr="004311A7">
              <w:rPr>
                <w:rFonts w:ascii="Calibri" w:hAnsi="Calibri" w:cs="Calibri"/>
                <w:sz w:val="22"/>
                <w:szCs w:val="22"/>
                <w:lang w:val="en-NZ"/>
              </w:rPr>
              <w:t>.</w:t>
            </w:r>
          </w:p>
          <w:p w:rsidR="00322F88" w:rsidRPr="004311A7" w:rsidRDefault="00DE64E6" w:rsidP="00B501C4">
            <w:pPr>
              <w:jc w:val="both"/>
              <w:rPr>
                <w:rFonts w:ascii="Calibri" w:hAnsi="Calibri" w:cs="Calibri"/>
                <w:sz w:val="22"/>
                <w:szCs w:val="22"/>
                <w:lang w:val="en-NZ"/>
              </w:rPr>
            </w:pPr>
            <w:r w:rsidRPr="004311A7">
              <w:rPr>
                <w:rFonts w:ascii="Calibri" w:hAnsi="Calibri" w:cs="Calibri"/>
                <w:sz w:val="22"/>
                <w:szCs w:val="22"/>
                <w:lang w:val="en-NZ"/>
              </w:rPr>
              <w:t>9</w:t>
            </w:r>
            <w:r w:rsidR="00F00F09" w:rsidRPr="004311A7">
              <w:rPr>
                <w:rFonts w:ascii="Calibri" w:hAnsi="Calibri" w:cs="Calibri"/>
                <w:sz w:val="22"/>
                <w:szCs w:val="22"/>
                <w:lang w:val="en-NZ"/>
              </w:rPr>
              <w:t>0</w:t>
            </w:r>
            <w:r w:rsidR="00C73BC0" w:rsidRPr="004311A7">
              <w:rPr>
                <w:rFonts w:ascii="Calibri" w:hAnsi="Calibri" w:cs="Calibri"/>
                <w:sz w:val="22"/>
                <w:szCs w:val="22"/>
                <w:lang w:val="en-NZ"/>
              </w:rPr>
              <w:t>% compliance with the processes in this document (assessed via internal audit and privacy complaints).</w:t>
            </w:r>
          </w:p>
          <w:p w:rsidR="00F03B06" w:rsidRPr="004311A7" w:rsidRDefault="003A4F18" w:rsidP="00B501C4">
            <w:pPr>
              <w:jc w:val="both"/>
              <w:rPr>
                <w:rFonts w:ascii="Calibri" w:hAnsi="Calibri" w:cs="Calibri"/>
                <w:sz w:val="22"/>
                <w:szCs w:val="22"/>
                <w:lang w:val="en-NZ"/>
              </w:rPr>
            </w:pPr>
            <w:hyperlink r:id="rId11" w:history="1">
              <w:r w:rsidR="00F03B06" w:rsidRPr="004311A7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Tool to test privacy systems</w:t>
              </w:r>
            </w:hyperlink>
            <w:r w:rsidR="00F03B06" w:rsidRPr="004311A7">
              <w:rPr>
                <w:rFonts w:ascii="Calibri" w:hAnsi="Calibri" w:cs="Calibri"/>
                <w:sz w:val="22"/>
                <w:szCs w:val="22"/>
                <w:lang w:val="en-NZ"/>
              </w:rPr>
              <w:t>.</w:t>
            </w:r>
          </w:p>
        </w:tc>
      </w:tr>
      <w:tr w:rsidR="00BC285F" w:rsidRPr="00F03442" w:rsidTr="00E27140">
        <w:tc>
          <w:tcPr>
            <w:tcW w:w="10008" w:type="dxa"/>
            <w:gridSpan w:val="2"/>
            <w:shd w:val="clear" w:color="auto" w:fill="F3F3F3"/>
          </w:tcPr>
          <w:p w:rsidR="00BC285F" w:rsidRPr="004311A7" w:rsidRDefault="00BC285F" w:rsidP="00BC285F">
            <w:pPr>
              <w:rPr>
                <w:rFonts w:ascii="Calibri" w:hAnsi="Calibri" w:cs="Calibri"/>
                <w:b/>
                <w:sz w:val="22"/>
                <w:szCs w:val="22"/>
                <w:lang w:val="en-NZ"/>
              </w:rPr>
            </w:pPr>
            <w:r w:rsidRPr="004311A7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References</w:t>
            </w:r>
          </w:p>
        </w:tc>
      </w:tr>
      <w:tr w:rsidR="00BC285F" w:rsidRPr="00F03442" w:rsidTr="00E27140">
        <w:tc>
          <w:tcPr>
            <w:tcW w:w="1818" w:type="dxa"/>
            <w:shd w:val="clear" w:color="auto" w:fill="F3F3F3"/>
          </w:tcPr>
          <w:p w:rsidR="00BC285F" w:rsidRPr="004311A7" w:rsidRDefault="00BC285F" w:rsidP="00BC285F">
            <w:pPr>
              <w:rPr>
                <w:rFonts w:ascii="Calibri" w:hAnsi="Calibri" w:cs="Calibri"/>
                <w:b/>
                <w:sz w:val="22"/>
                <w:szCs w:val="22"/>
                <w:lang w:val="en-NZ"/>
              </w:rPr>
            </w:pPr>
            <w:r w:rsidRPr="004311A7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Legislation</w:t>
            </w:r>
          </w:p>
        </w:tc>
        <w:tc>
          <w:tcPr>
            <w:tcW w:w="8190" w:type="dxa"/>
          </w:tcPr>
          <w:p w:rsidR="00BC285F" w:rsidRPr="004311A7" w:rsidRDefault="003A4F18" w:rsidP="00BC285F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hyperlink r:id="rId12" w:history="1">
              <w:r w:rsidR="00BC285F" w:rsidRPr="005C0ACB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Health Information Privacy Code 1994</w:t>
              </w:r>
            </w:hyperlink>
          </w:p>
          <w:p w:rsidR="00BC285F" w:rsidRPr="004311A7" w:rsidRDefault="003A4F18" w:rsidP="00BC285F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hyperlink r:id="rId13" w:history="1">
              <w:r w:rsidR="00BC285F" w:rsidRPr="004311A7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Health (Retention of Health Information) Regulations 1996</w:t>
              </w:r>
            </w:hyperlink>
          </w:p>
          <w:p w:rsidR="00BC285F" w:rsidRPr="004311A7" w:rsidRDefault="003A4F18" w:rsidP="00BC285F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hyperlink r:id="rId14" w:history="1">
              <w:r w:rsidR="00BC285F" w:rsidRPr="004311A7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Health Act 1956</w:t>
              </w:r>
            </w:hyperlink>
          </w:p>
          <w:p w:rsidR="00BC285F" w:rsidRPr="004311A7" w:rsidRDefault="003A4F18" w:rsidP="00BC285F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hyperlink r:id="rId15" w:history="1">
              <w:r w:rsidR="00BC285F" w:rsidRPr="004311A7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Human Rights Act 1993</w:t>
              </w:r>
            </w:hyperlink>
          </w:p>
          <w:p w:rsidR="00BC285F" w:rsidRPr="004311A7" w:rsidRDefault="003A4F18" w:rsidP="005C0ACB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hyperlink r:id="rId16" w:history="1">
              <w:r w:rsidR="005C0ACB" w:rsidRPr="005C0ACB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Privacy Act 1993</w:t>
              </w:r>
            </w:hyperlink>
          </w:p>
        </w:tc>
      </w:tr>
      <w:tr w:rsidR="00BC285F" w:rsidRPr="00F03442" w:rsidTr="00E27140">
        <w:tc>
          <w:tcPr>
            <w:tcW w:w="1818" w:type="dxa"/>
            <w:shd w:val="clear" w:color="auto" w:fill="F3F3F3"/>
          </w:tcPr>
          <w:p w:rsidR="00BC285F" w:rsidRPr="004311A7" w:rsidRDefault="00BC285F" w:rsidP="00BC285F">
            <w:pPr>
              <w:rPr>
                <w:rFonts w:ascii="Calibri" w:hAnsi="Calibri" w:cs="Calibri"/>
                <w:b/>
                <w:sz w:val="22"/>
                <w:szCs w:val="22"/>
                <w:lang w:val="en-NZ"/>
              </w:rPr>
            </w:pPr>
            <w:r w:rsidRPr="004311A7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Standards</w:t>
            </w:r>
          </w:p>
        </w:tc>
        <w:tc>
          <w:tcPr>
            <w:tcW w:w="8190" w:type="dxa"/>
          </w:tcPr>
          <w:p w:rsidR="00BC285F" w:rsidRPr="0020428C" w:rsidRDefault="003A4F18" w:rsidP="00BC285F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hyperlink r:id="rId17" w:history="1">
              <w:r w:rsidR="00BC285F" w:rsidRPr="0020428C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NZS 8153:2002 Health Records</w:t>
              </w:r>
            </w:hyperlink>
          </w:p>
          <w:p w:rsidR="001230AC" w:rsidRPr="004311A7" w:rsidRDefault="003A4F18" w:rsidP="00B501C4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hyperlink r:id="rId18" w:history="1">
              <w:r w:rsidR="000D7A8F" w:rsidRPr="0020428C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SNZ HB 8169:2002 Health Network Code of Practice</w:t>
              </w:r>
            </w:hyperlink>
          </w:p>
        </w:tc>
      </w:tr>
      <w:tr w:rsidR="00BC285F" w:rsidRPr="00F03442" w:rsidTr="00E27140">
        <w:tc>
          <w:tcPr>
            <w:tcW w:w="1818" w:type="dxa"/>
            <w:shd w:val="clear" w:color="auto" w:fill="F3F3F3"/>
          </w:tcPr>
          <w:p w:rsidR="00BC285F" w:rsidRPr="004311A7" w:rsidRDefault="00BC285F" w:rsidP="00BC285F">
            <w:pPr>
              <w:rPr>
                <w:rFonts w:ascii="Calibri" w:hAnsi="Calibri" w:cs="Calibri"/>
                <w:b/>
                <w:sz w:val="22"/>
                <w:szCs w:val="22"/>
                <w:lang w:val="en-NZ"/>
              </w:rPr>
            </w:pPr>
            <w:r w:rsidRPr="004311A7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Guidelines</w:t>
            </w:r>
          </w:p>
        </w:tc>
        <w:tc>
          <w:tcPr>
            <w:tcW w:w="8190" w:type="dxa"/>
          </w:tcPr>
          <w:p w:rsidR="00E25D25" w:rsidRDefault="003A4F18" w:rsidP="00BC28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9" w:history="1">
              <w:r w:rsidR="00E25D25" w:rsidRPr="00E25D2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Data Safety Toolkit</w:t>
              </w:r>
            </w:hyperlink>
          </w:p>
          <w:p w:rsidR="00E25D25" w:rsidRDefault="003A4F18" w:rsidP="00BC28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0" w:history="1">
              <w:r w:rsidR="00E25D25" w:rsidRPr="00E25D2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Finding other people’s information</w:t>
              </w:r>
            </w:hyperlink>
          </w:p>
          <w:p w:rsidR="00ED4194" w:rsidRPr="00ED4194" w:rsidRDefault="003A4F18" w:rsidP="00ED4194">
            <w:pPr>
              <w:pStyle w:val="Heading2"/>
              <w:rPr>
                <w:rFonts w:asciiTheme="minorHAnsi" w:hAnsiTheme="minorHAnsi" w:cstheme="minorHAnsi"/>
                <w:color w:val="auto"/>
                <w:sz w:val="22"/>
                <w:szCs w:val="22"/>
                <w:lang w:val="en-NZ" w:eastAsia="en-NZ"/>
              </w:rPr>
            </w:pPr>
            <w:hyperlink r:id="rId21" w:history="1">
              <w:r w:rsidR="00ED4194" w:rsidRPr="00ED4194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Guidance material for Health Practitioners on Mental Health information</w:t>
              </w:r>
            </w:hyperlink>
          </w:p>
          <w:p w:rsidR="00ED4194" w:rsidRDefault="003A4F18" w:rsidP="00BC285F">
            <w:pPr>
              <w:rPr>
                <w:ins w:id="9" w:author="Sarah Harnisch" w:date="2017-05-31T07:42:00Z"/>
                <w:rStyle w:val="Hyperlink"/>
                <w:rFonts w:asciiTheme="minorHAnsi" w:hAnsiTheme="minorHAnsi" w:cstheme="minorHAnsi"/>
                <w:sz w:val="22"/>
                <w:szCs w:val="22"/>
              </w:rPr>
            </w:pPr>
            <w:hyperlink r:id="rId22" w:history="1">
              <w:r w:rsidR="00ED4194" w:rsidRPr="00ED4194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Guidance resources</w:t>
              </w:r>
            </w:hyperlink>
          </w:p>
          <w:p w:rsidR="001750B0" w:rsidRDefault="001750B0" w:rsidP="00BC28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ins w:id="10" w:author="Sarah Harnisch" w:date="2017-05-31T07:42:00Z">
              <w:r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fldChar w:fldCharType="begin"/>
              </w:r>
              <w:r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instrText xml:space="preserve"> HYPERLINK "https://privacy.org.nz/news-and-publications/guidance-resources/health-on-the-road/" </w:instrText>
              </w:r>
              <w:r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</w:r>
              <w:r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fldChar w:fldCharType="separate"/>
              </w:r>
              <w:r w:rsidRPr="001750B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Health on the Road</w:t>
              </w:r>
              <w:r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fldChar w:fldCharType="end"/>
              </w:r>
            </w:ins>
          </w:p>
          <w:p w:rsidR="006E3737" w:rsidRDefault="003A4F18" w:rsidP="00BC28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3" w:history="1">
              <w:r w:rsidR="006E3737" w:rsidRPr="006E3737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NGO Guide to PRIMHD</w:t>
              </w:r>
            </w:hyperlink>
            <w:r w:rsidR="00CF532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CF532F" w:rsidRDefault="003A4F18" w:rsidP="00BC28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4" w:history="1">
              <w:r w:rsidR="00CF532F" w:rsidRPr="00CF532F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NGO Guide to PRIMHD (Platform)</w:t>
              </w:r>
            </w:hyperlink>
          </w:p>
          <w:p w:rsidR="005C0ACB" w:rsidRDefault="003A4F18" w:rsidP="00BC285F">
            <w:hyperlink r:id="rId25" w:history="1">
              <w:r w:rsidR="005C0ACB" w:rsidRPr="005C0ACB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On the Record</w:t>
              </w:r>
            </w:hyperlink>
            <w:r w:rsidR="005C0ACB">
              <w:t xml:space="preserve"> </w:t>
            </w:r>
          </w:p>
          <w:p w:rsidR="00E25D25" w:rsidRDefault="003A4F18" w:rsidP="00BC285F">
            <w:hyperlink r:id="rId26" w:history="1">
              <w:r w:rsidR="00E25D25" w:rsidRPr="00BD5DB0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Privacy and CCTV</w:t>
              </w:r>
            </w:hyperlink>
          </w:p>
          <w:p w:rsidR="00FE2BAA" w:rsidRPr="004311A7" w:rsidRDefault="003A4F18" w:rsidP="00BC285F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hyperlink r:id="rId27" w:history="1">
              <w:r w:rsidR="005C0ACB" w:rsidRPr="005C0ACB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Privacy Laws – exemptions and exceptions</w:t>
              </w:r>
            </w:hyperlink>
            <w:r w:rsidR="005C0ACB">
              <w:t xml:space="preserve"> </w:t>
            </w:r>
          </w:p>
          <w:p w:rsidR="002A714D" w:rsidRPr="004311A7" w:rsidRDefault="003A4F18" w:rsidP="007261A0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hyperlink r:id="rId28" w:history="1">
              <w:r w:rsidR="005C0ACB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S</w:t>
              </w:r>
              <w:r w:rsidR="00E12E78" w:rsidRPr="004311A7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hared health information</w:t>
              </w:r>
            </w:hyperlink>
          </w:p>
        </w:tc>
      </w:tr>
    </w:tbl>
    <w:p w:rsidR="00D0073E" w:rsidRPr="004311A7" w:rsidRDefault="00D0073E">
      <w:pPr>
        <w:rPr>
          <w:rFonts w:ascii="Calibri" w:hAnsi="Calibri" w:cs="Calibri"/>
        </w:rPr>
      </w:pPr>
    </w:p>
    <w:p w:rsidR="00C657C6" w:rsidRPr="004311A7" w:rsidRDefault="00C657C6">
      <w:pPr>
        <w:rPr>
          <w:rFonts w:ascii="Calibri" w:hAnsi="Calibri" w:cs="Calibri"/>
        </w:rPr>
      </w:pPr>
    </w:p>
    <w:p w:rsidR="00C657C6" w:rsidRPr="004311A7" w:rsidRDefault="00960ACC" w:rsidP="00960ACC">
      <w:pPr>
        <w:tabs>
          <w:tab w:val="left" w:pos="6630"/>
        </w:tabs>
        <w:rPr>
          <w:rFonts w:ascii="Calibri" w:hAnsi="Calibri" w:cs="Calibri"/>
        </w:rPr>
      </w:pPr>
      <w:r w:rsidRPr="004311A7">
        <w:rPr>
          <w:rFonts w:ascii="Calibri" w:hAnsi="Calibri" w:cs="Calibri"/>
        </w:rPr>
        <w:tab/>
      </w:r>
    </w:p>
    <w:p w:rsidR="00C657C6" w:rsidRPr="004311A7" w:rsidRDefault="00C657C6">
      <w:pPr>
        <w:rPr>
          <w:rFonts w:ascii="Calibri" w:hAnsi="Calibri" w:cs="Calibri"/>
        </w:rPr>
      </w:pPr>
    </w:p>
    <w:p w:rsidR="00C657C6" w:rsidRDefault="00C657C6">
      <w:pPr>
        <w:rPr>
          <w:rFonts w:ascii="Calibri" w:hAnsi="Calibri" w:cs="Calibri"/>
        </w:rPr>
      </w:pPr>
    </w:p>
    <w:p w:rsidR="007261A0" w:rsidRPr="004311A7" w:rsidRDefault="007261A0">
      <w:pPr>
        <w:rPr>
          <w:rFonts w:ascii="Calibri" w:hAnsi="Calibri" w:cs="Calibri"/>
        </w:rPr>
      </w:pPr>
    </w:p>
    <w:p w:rsidR="00C657C6" w:rsidRPr="004311A7" w:rsidRDefault="00C657C6">
      <w:pPr>
        <w:rPr>
          <w:rFonts w:ascii="Calibri" w:hAnsi="Calibri" w:cs="Calibri"/>
        </w:rPr>
      </w:pPr>
    </w:p>
    <w:p w:rsidR="00D0073E" w:rsidRPr="004311A7" w:rsidRDefault="005B269C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-90170</wp:posOffset>
                </wp:positionV>
                <wp:extent cx="3314700" cy="342900"/>
                <wp:effectExtent l="95250" t="57150" r="76200" b="95250"/>
                <wp:wrapNone/>
                <wp:docPr id="1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3A4F18" w:rsidRPr="004311A7" w:rsidRDefault="003A4F18" w:rsidP="00C945E0">
                            <w:pPr>
                              <w:pStyle w:val="Heading1"/>
                              <w:spacing w:before="0" w:after="0"/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Essential information- all service user records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6pt;margin-top:-7.1pt;width:261pt;height:27pt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" fillcolor="#f2f2f2" stroked="f">
                <v:shadow on="t" color="black" opacity="20971f" offset="0,2.2pt"/>
                <v:textbox>
                  <w:txbxContent>
                    <w:p w:rsidR="003A4F18" w:rsidRPr="004311A7" w:rsidRDefault="003A4F18" w:rsidP="00C945E0">
                      <w:pPr>
                        <w:pStyle w:val="Heading1"/>
                        <w:spacing w:before="0" w:after="0"/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Essential information- all service user records</w:t>
                      </w:r>
                    </w:p>
                  </w:txbxContent>
                </v:textbox>
              </v:shape>
            </w:pict>
          </mc:Fallback>
        </mc:AlternateContent>
      </w:r>
    </w:p>
    <w:p w:rsidR="00CF0465" w:rsidRPr="004311A7" w:rsidRDefault="005B269C" w:rsidP="00FE7743">
      <w:pPr>
        <w:pStyle w:val="TOC1"/>
        <w:tabs>
          <w:tab w:val="right" w:leader="dot" w:pos="9890"/>
        </w:tabs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65405</wp:posOffset>
                </wp:positionV>
                <wp:extent cx="3314700" cy="285750"/>
                <wp:effectExtent l="57150" t="38100" r="38100" b="57150"/>
                <wp:wrapNone/>
                <wp:docPr id="14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Pr="004311A7" w:rsidRDefault="003A4F18" w:rsidP="00A3051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On service entry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126pt;margin-top:5.15pt;width:261pt;height:22.5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3A4F18" w:rsidRPr="004311A7" w:rsidRDefault="003A4F18" w:rsidP="00A3051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On service entry</w:t>
                      </w:r>
                    </w:p>
                  </w:txbxContent>
                </v:textbox>
              </v:shape>
            </w:pict>
          </mc:Fallback>
        </mc:AlternateContent>
      </w:r>
      <w:r w:rsidR="005644DF" w:rsidRPr="004311A7">
        <w:rPr>
          <w:rFonts w:ascii="Calibri" w:hAnsi="Calibri" w:cs="Calibri"/>
        </w:rPr>
        <w:fldChar w:fldCharType="begin"/>
      </w:r>
      <w:r w:rsidR="005644DF" w:rsidRPr="004311A7">
        <w:rPr>
          <w:rFonts w:ascii="Calibri" w:hAnsi="Calibri" w:cs="Calibri"/>
        </w:rPr>
        <w:instrText xml:space="preserve"> TOC \o "1-1" \h \z \u </w:instrText>
      </w:r>
      <w:r w:rsidR="005644DF" w:rsidRPr="004311A7">
        <w:rPr>
          <w:rFonts w:ascii="Calibri" w:hAnsi="Calibri" w:cs="Calibri"/>
        </w:rPr>
        <w:fldChar w:fldCharType="end"/>
      </w:r>
    </w:p>
    <w:p w:rsidR="00B0123F" w:rsidRPr="004311A7" w:rsidRDefault="005B269C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166370</wp:posOffset>
                </wp:positionV>
                <wp:extent cx="3314700" cy="371475"/>
                <wp:effectExtent l="57150" t="38100" r="57150" b="85725"/>
                <wp:wrapNone/>
                <wp:docPr id="14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3714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Pr="004311A7" w:rsidRDefault="003A4F18" w:rsidP="00B501C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25.25pt;margin-top:13.1pt;width:261pt;height:29.25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A4F18" w:rsidRPr="004311A7" w:rsidRDefault="003A4F18" w:rsidP="00B501C4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Staff</w:t>
                      </w:r>
                    </w:p>
                  </w:txbxContent>
                </v:textbox>
              </v:shape>
            </w:pict>
          </mc:Fallback>
        </mc:AlternateContent>
      </w:r>
    </w:p>
    <w:p w:rsidR="00D0073E" w:rsidRPr="004311A7" w:rsidRDefault="00D0073E">
      <w:pPr>
        <w:rPr>
          <w:rFonts w:ascii="Calibri" w:hAnsi="Calibri" w:cs="Calibri"/>
        </w:rPr>
      </w:pPr>
    </w:p>
    <w:p w:rsidR="00D0073E" w:rsidRPr="004311A7" w:rsidRDefault="005B269C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585024" behindDoc="0" locked="0" layoutInCell="1" allowOverlap="1">
                <wp:simplePos x="0" y="0"/>
                <wp:positionH relativeFrom="column">
                  <wp:posOffset>3257549</wp:posOffset>
                </wp:positionH>
                <wp:positionV relativeFrom="paragraph">
                  <wp:posOffset>165735</wp:posOffset>
                </wp:positionV>
                <wp:extent cx="0" cy="295275"/>
                <wp:effectExtent l="76200" t="0" r="38100" b="28575"/>
                <wp:wrapNone/>
                <wp:docPr id="14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000E44" id="Line 10" o:spid="_x0000_s1026" style="position:absolute;z-index:251585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6.5pt,13.05pt" to="256.5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">
                <v:stroke endarrow="block"/>
              </v:line>
            </w:pict>
          </mc:Fallback>
        </mc:AlternateContent>
      </w:r>
    </w:p>
    <w:p w:rsidR="00CF0465" w:rsidRPr="004311A7" w:rsidRDefault="008C23B8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586048" behindDoc="0" locked="0" layoutInCell="1" allowOverlap="1">
                <wp:simplePos x="0" y="0"/>
                <wp:positionH relativeFrom="column">
                  <wp:posOffset>5209540</wp:posOffset>
                </wp:positionH>
                <wp:positionV relativeFrom="paragraph">
                  <wp:posOffset>170180</wp:posOffset>
                </wp:positionV>
                <wp:extent cx="0" cy="123825"/>
                <wp:effectExtent l="76200" t="0" r="38100" b="28575"/>
                <wp:wrapNone/>
                <wp:docPr id="14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7B937F" id="Line 11" o:spid="_x0000_s1026" style="position:absolute;z-index:251586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0.2pt,13.4pt" to="410.2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">
                <v:stroke endarrow="block"/>
              </v:line>
            </w:pict>
          </mc:Fallback>
        </mc:AlternateContent>
      </w:r>
      <w:r w:rsidR="005B269C"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584000" behindDoc="0" locked="0" layoutInCell="1" allowOverlap="1">
                <wp:simplePos x="0" y="0"/>
                <wp:positionH relativeFrom="column">
                  <wp:posOffset>1104899</wp:posOffset>
                </wp:positionH>
                <wp:positionV relativeFrom="paragraph">
                  <wp:posOffset>170815</wp:posOffset>
                </wp:positionV>
                <wp:extent cx="0" cy="114300"/>
                <wp:effectExtent l="76200" t="0" r="38100" b="38100"/>
                <wp:wrapNone/>
                <wp:docPr id="14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12497D" id="Line 9" o:spid="_x0000_s1026" style="position:absolute;z-index:251584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7pt,13.45pt" to="87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3ndKAIAAEs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">
                <v:stroke endarrow="block"/>
              </v:line>
            </w:pict>
          </mc:Fallback>
        </mc:AlternateContent>
      </w:r>
      <w:r w:rsidR="005B269C"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582976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170814</wp:posOffset>
                </wp:positionV>
                <wp:extent cx="4114800" cy="0"/>
                <wp:effectExtent l="0" t="0" r="0" b="0"/>
                <wp:wrapNone/>
                <wp:docPr id="143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80CF12" id="Line 8" o:spid="_x0000_s1026" style="position:absolute;z-index:251582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7pt,13.45pt" to="411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Fdc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"/>
            </w:pict>
          </mc:Fallback>
        </mc:AlternateContent>
      </w:r>
    </w:p>
    <w:p w:rsidR="00CF0465" w:rsidRPr="004311A7" w:rsidRDefault="00625166" w:rsidP="00C945E0">
      <w:pPr>
        <w:pStyle w:val="Heading1"/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123190</wp:posOffset>
                </wp:positionV>
                <wp:extent cx="1371600" cy="1028700"/>
                <wp:effectExtent l="76200" t="57150" r="95250" b="95250"/>
                <wp:wrapNone/>
                <wp:docPr id="14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028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C71C7A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If relevant:</w:t>
                            </w:r>
                          </w:p>
                          <w:p w:rsidR="003A4F18" w:rsidRPr="004311A7" w:rsidRDefault="003A4F18" w:rsidP="004D0D19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lead service</w:t>
                            </w:r>
                          </w:p>
                          <w:p w:rsidR="003A4F18" w:rsidRPr="004311A7" w:rsidRDefault="003A4F18" w:rsidP="004D0D19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 provider</w:t>
                            </w:r>
                          </w:p>
                          <w:p w:rsidR="003A4F18" w:rsidRPr="00625166" w:rsidRDefault="003A4F18" w:rsidP="00625166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62516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referrals – in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</w:t>
                            </w:r>
                            <w:r w:rsidRPr="0062516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nd out</w:t>
                            </w:r>
                          </w:p>
                          <w:p w:rsidR="003A4F18" w:rsidRPr="004311A7" w:rsidRDefault="003A4F18" w:rsidP="00F9766D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378pt;margin-top:9.7pt;width:108pt;height:81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C71C7A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If relevant:</w:t>
                      </w:r>
                    </w:p>
                    <w:p w:rsidR="003A4F18" w:rsidRPr="004311A7" w:rsidRDefault="003A4F18" w:rsidP="004D0D19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  <w:tab w:val="num" w:pos="180"/>
                        </w:tabs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lead service</w:t>
                      </w:r>
                    </w:p>
                    <w:p w:rsidR="003A4F18" w:rsidRPr="004311A7" w:rsidRDefault="003A4F18" w:rsidP="004D0D19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 provider</w:t>
                      </w:r>
                    </w:p>
                    <w:p w:rsidR="003A4F18" w:rsidRPr="00625166" w:rsidRDefault="003A4F18" w:rsidP="00625166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  <w:tab w:val="num" w:pos="180"/>
                        </w:tabs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625166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referrals – in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</w:t>
                      </w:r>
                      <w:r w:rsidRPr="00625166">
                        <w:rPr>
                          <w:rFonts w:ascii="Calibri" w:hAnsi="Calibri" w:cs="Calibri"/>
                          <w:sz w:val="22"/>
                          <w:szCs w:val="22"/>
                        </w:rPr>
                        <w:t>nd out</w:t>
                      </w:r>
                    </w:p>
                    <w:p w:rsidR="003A4F18" w:rsidRPr="004311A7" w:rsidRDefault="003A4F18" w:rsidP="00F9766D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113666</wp:posOffset>
                </wp:positionV>
                <wp:extent cx="1590675" cy="1924050"/>
                <wp:effectExtent l="95250" t="57150" r="104775" b="114300"/>
                <wp:wrapNone/>
                <wp:docPr id="13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19240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full name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preferred name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date of birth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NHI 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gender</w:t>
                            </w:r>
                          </w:p>
                          <w:p w:rsidR="003A4F18" w:rsidRDefault="003A4F18" w:rsidP="00E14CA6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ethnicity</w:t>
                            </w:r>
                          </w:p>
                          <w:p w:rsidR="003A4F18" w:rsidRDefault="003A4F18" w:rsidP="00E14CA6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additional data required by PRIMHD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advanced directives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2.75pt;margin-top:8.95pt;width:125.25pt;height:151.5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E14CA6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full name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preferred name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date of birth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NHI 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gender</w:t>
                      </w:r>
                    </w:p>
                    <w:p w:rsidR="003A4F18" w:rsidRDefault="003A4F18" w:rsidP="00E14CA6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ethnicity</w:t>
                      </w:r>
                    </w:p>
                    <w:p w:rsidR="003A4F18" w:rsidRDefault="003A4F18" w:rsidP="00E14CA6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additional data required by PRIMHD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advanced directives</w:t>
                      </w:r>
                    </w:p>
                  </w:txbxContent>
                </v:textbox>
              </v:shape>
            </w:pict>
          </mc:Fallback>
        </mc:AlternateContent>
      </w:r>
      <w:r w:rsidR="005B269C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98425</wp:posOffset>
                </wp:positionV>
                <wp:extent cx="2676525" cy="1943100"/>
                <wp:effectExtent l="76200" t="57150" r="66675" b="95250"/>
                <wp:wrapNone/>
                <wp:docPr id="14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6525" cy="1943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residential address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phone contact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date of service entry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referrer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other service providers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emergency contact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next of kin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paper records: 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each page of the record to show 2 client identifiers 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29" w:history="1">
                              <w:r w:rsidRPr="004311A7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eligibility to a free public health service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153pt;margin-top:7.75pt;width:210.75pt;height:153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E14CA6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residential address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phone contact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date of service entry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referrer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other service providers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emergency contact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next of kin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paper records: 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each page of the record to show 2 client identifiers 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30" w:history="1">
                        <w:r w:rsidRPr="004311A7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eligibility to a free public health service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D0073E" w:rsidRPr="004311A7" w:rsidRDefault="00D0073E">
      <w:pPr>
        <w:rPr>
          <w:rFonts w:ascii="Calibri" w:hAnsi="Calibri" w:cs="Calibri"/>
        </w:rPr>
      </w:pPr>
    </w:p>
    <w:p w:rsidR="00D0073E" w:rsidRPr="004311A7" w:rsidRDefault="00D0073E">
      <w:pPr>
        <w:rPr>
          <w:rFonts w:ascii="Calibri" w:hAnsi="Calibri" w:cs="Calibri"/>
        </w:rPr>
      </w:pPr>
    </w:p>
    <w:p w:rsidR="00D0073E" w:rsidRPr="004311A7" w:rsidRDefault="00D0073E">
      <w:pPr>
        <w:rPr>
          <w:rFonts w:ascii="Calibri" w:hAnsi="Calibri" w:cs="Calibri"/>
        </w:rPr>
      </w:pPr>
    </w:p>
    <w:p w:rsidR="00D0073E" w:rsidRPr="004311A7" w:rsidRDefault="00D0073E">
      <w:pPr>
        <w:rPr>
          <w:rFonts w:ascii="Calibri" w:hAnsi="Calibri" w:cs="Calibri"/>
        </w:rPr>
      </w:pPr>
    </w:p>
    <w:p w:rsidR="00D0073E" w:rsidRPr="004311A7" w:rsidRDefault="00D0073E">
      <w:pPr>
        <w:rPr>
          <w:rFonts w:ascii="Calibri" w:hAnsi="Calibri" w:cs="Calibri"/>
        </w:rPr>
      </w:pPr>
    </w:p>
    <w:p w:rsidR="00D0073E" w:rsidRPr="004311A7" w:rsidRDefault="00D0073E">
      <w:pPr>
        <w:rPr>
          <w:rFonts w:ascii="Calibri" w:hAnsi="Calibri" w:cs="Calibri"/>
        </w:rPr>
      </w:pPr>
    </w:p>
    <w:p w:rsidR="00D0073E" w:rsidRPr="004311A7" w:rsidRDefault="00D0073E">
      <w:pPr>
        <w:rPr>
          <w:rFonts w:ascii="Calibri" w:hAnsi="Calibri" w:cs="Calibri"/>
        </w:rPr>
      </w:pPr>
    </w:p>
    <w:p w:rsidR="00D0073E" w:rsidRPr="004311A7" w:rsidRDefault="00D0073E">
      <w:pPr>
        <w:rPr>
          <w:rFonts w:ascii="Calibri" w:hAnsi="Calibri" w:cs="Calibri"/>
        </w:rPr>
      </w:pPr>
    </w:p>
    <w:p w:rsidR="00BC285F" w:rsidRPr="004311A7" w:rsidRDefault="00BC285F" w:rsidP="00BC285F">
      <w:pPr>
        <w:rPr>
          <w:rFonts w:ascii="Calibri" w:hAnsi="Calibri" w:cs="Calibri"/>
          <w:sz w:val="22"/>
          <w:szCs w:val="22"/>
          <w:lang w:val="en-NZ"/>
        </w:rPr>
      </w:pPr>
    </w:p>
    <w:p w:rsidR="0079122B" w:rsidRPr="004311A7" w:rsidRDefault="005B269C" w:rsidP="00BC285F">
      <w:pPr>
        <w:rPr>
          <w:rFonts w:ascii="Calibri" w:hAnsi="Calibri" w:cs="Calibri"/>
          <w:sz w:val="22"/>
          <w:szCs w:val="22"/>
          <w:lang w:val="en-NZ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144145</wp:posOffset>
                </wp:positionV>
                <wp:extent cx="3429000" cy="333375"/>
                <wp:effectExtent l="76200" t="57150" r="76200" b="104775"/>
                <wp:wrapNone/>
                <wp:docPr id="13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3333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/>
                      </wps:spPr>
                      <wps:txbx>
                        <w:txbxContent>
                          <w:p w:rsidR="003A4F18" w:rsidRPr="004311A7" w:rsidRDefault="003A4F18" w:rsidP="00A3051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Content Accuracy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117pt;margin-top:11.35pt;width:270pt;height:26.25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" fillcolor="#d9d9d9" stroked="f">
                <v:shadow on="t" color="black" opacity="20971f" offset="0,2.2pt"/>
                <v:textbox>
                  <w:txbxContent>
                    <w:p w:rsidR="003A4F18" w:rsidRPr="004311A7" w:rsidRDefault="003A4F18" w:rsidP="00A30510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>Content Accuracy</w:t>
                      </w:r>
                    </w:p>
                  </w:txbxContent>
                </v:textbox>
              </v:shape>
            </w:pict>
          </mc:Fallback>
        </mc:AlternateContent>
      </w:r>
    </w:p>
    <w:p w:rsidR="0079122B" w:rsidRPr="004311A7" w:rsidRDefault="0079122B" w:rsidP="00BC285F">
      <w:pPr>
        <w:rPr>
          <w:rFonts w:ascii="Calibri" w:hAnsi="Calibri" w:cs="Calibri"/>
          <w:sz w:val="22"/>
          <w:szCs w:val="22"/>
          <w:lang w:val="en-NZ"/>
        </w:rPr>
      </w:pPr>
    </w:p>
    <w:p w:rsidR="00BC285F" w:rsidRPr="004311A7" w:rsidRDefault="005B269C" w:rsidP="00BC285F">
      <w:pPr>
        <w:rPr>
          <w:rFonts w:ascii="Calibri" w:hAnsi="Calibri" w:cs="Calibri"/>
          <w:b/>
          <w:sz w:val="22"/>
          <w:szCs w:val="22"/>
          <w:lang w:val="en-NZ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136525</wp:posOffset>
                </wp:positionV>
                <wp:extent cx="3429000" cy="457200"/>
                <wp:effectExtent l="57150" t="38100" r="57150" b="76200"/>
                <wp:wrapNone/>
                <wp:docPr id="13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Pr="004311A7" w:rsidRDefault="003A4F18" w:rsidP="00527D9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Each service user or service user related contact is documented on the day of the contact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margin-left:117pt;margin-top:10.75pt;width:270pt;height:36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3A4F18" w:rsidRPr="004311A7" w:rsidRDefault="003A4F18" w:rsidP="00527D9D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Each service user or service user related contact is documented on the day of the contact</w:t>
                      </w:r>
                    </w:p>
                  </w:txbxContent>
                </v:textbox>
              </v:shape>
            </w:pict>
          </mc:Fallback>
        </mc:AlternateContent>
      </w:r>
    </w:p>
    <w:p w:rsidR="00BC285F" w:rsidRPr="004311A7" w:rsidRDefault="00BC285F" w:rsidP="00BC285F">
      <w:pPr>
        <w:rPr>
          <w:rFonts w:ascii="Calibri" w:hAnsi="Calibri" w:cs="Calibri"/>
          <w:b/>
          <w:sz w:val="22"/>
          <w:szCs w:val="22"/>
          <w:lang w:val="en-NZ"/>
        </w:rPr>
      </w:pPr>
    </w:p>
    <w:p w:rsidR="00BC285F" w:rsidRPr="004311A7" w:rsidRDefault="00BC285F" w:rsidP="00BC285F">
      <w:pPr>
        <w:rPr>
          <w:rFonts w:ascii="Calibri" w:hAnsi="Calibri" w:cs="Calibri"/>
          <w:b/>
          <w:sz w:val="22"/>
          <w:szCs w:val="22"/>
          <w:lang w:val="en-NZ"/>
        </w:rPr>
      </w:pPr>
    </w:p>
    <w:p w:rsidR="00BC285F" w:rsidRPr="004311A7" w:rsidRDefault="005B269C" w:rsidP="00BC285F">
      <w:pPr>
        <w:rPr>
          <w:rFonts w:ascii="Calibri" w:hAnsi="Calibri" w:cs="Calibri"/>
          <w:b/>
          <w:sz w:val="22"/>
          <w:szCs w:val="22"/>
          <w:lang w:val="en-NZ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81915</wp:posOffset>
                </wp:positionV>
                <wp:extent cx="3429000" cy="390525"/>
                <wp:effectExtent l="57150" t="38100" r="57150" b="85725"/>
                <wp:wrapNone/>
                <wp:docPr id="13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3905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Pr="004311A7" w:rsidRDefault="003A4F18" w:rsidP="00A241A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Person recording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the </w:t>
                            </w: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information</w:t>
                            </w:r>
                          </w:p>
                          <w:p w:rsidR="003A4F18" w:rsidRPr="004311A7" w:rsidRDefault="003A4F18" w:rsidP="0012641D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4" type="#_x0000_t202" style="position:absolute;margin-left:117pt;margin-top:6.45pt;width:270pt;height:30.75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A4F18" w:rsidRPr="004311A7" w:rsidRDefault="003A4F18" w:rsidP="00A241A2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Person recording</w:t>
                      </w: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the </w:t>
                      </w: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information</w:t>
                      </w:r>
                    </w:p>
                    <w:p w:rsidR="003A4F18" w:rsidRPr="004311A7" w:rsidRDefault="003A4F18" w:rsidP="0012641D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285F" w:rsidRPr="004311A7" w:rsidRDefault="00BC285F" w:rsidP="00BC285F">
      <w:pPr>
        <w:rPr>
          <w:rFonts w:ascii="Calibri" w:hAnsi="Calibri" w:cs="Calibri"/>
          <w:b/>
          <w:sz w:val="22"/>
          <w:szCs w:val="22"/>
          <w:lang w:val="en-NZ"/>
        </w:rPr>
      </w:pPr>
    </w:p>
    <w:p w:rsidR="00BC285F" w:rsidRPr="004311A7" w:rsidRDefault="005B269C" w:rsidP="00BC285F">
      <w:pPr>
        <w:rPr>
          <w:rFonts w:ascii="Calibri" w:hAnsi="Calibri" w:cs="Calibri"/>
          <w:b/>
          <w:sz w:val="22"/>
          <w:szCs w:val="22"/>
          <w:lang w:val="en-NZ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596288" behindDoc="0" locked="0" layoutInCell="1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118110</wp:posOffset>
                </wp:positionV>
                <wp:extent cx="0" cy="228600"/>
                <wp:effectExtent l="76200" t="0" r="38100" b="38100"/>
                <wp:wrapNone/>
                <wp:docPr id="135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8A4788" id="Line 21" o:spid="_x0000_s1026" style="position:absolute;z-index:251596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6.45pt,9.3pt" to="256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">
                <v:stroke endarrow="block"/>
              </v:line>
            </w:pict>
          </mc:Fallback>
        </mc:AlternateContent>
      </w:r>
    </w:p>
    <w:p w:rsidR="00A241A2" w:rsidRPr="004311A7" w:rsidRDefault="005B269C" w:rsidP="00BC285F">
      <w:pPr>
        <w:rPr>
          <w:rFonts w:ascii="Calibri" w:hAnsi="Calibri" w:cs="Calibri"/>
          <w:b/>
          <w:sz w:val="22"/>
          <w:szCs w:val="22"/>
          <w:lang w:val="en-NZ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598336" behindDoc="0" locked="0" layoutInCell="1" allowOverlap="1">
                <wp:simplePos x="0" y="0"/>
                <wp:positionH relativeFrom="column">
                  <wp:posOffset>1028699</wp:posOffset>
                </wp:positionH>
                <wp:positionV relativeFrom="paragraph">
                  <wp:posOffset>65405</wp:posOffset>
                </wp:positionV>
                <wp:extent cx="0" cy="142875"/>
                <wp:effectExtent l="76200" t="0" r="38100" b="28575"/>
                <wp:wrapNone/>
                <wp:docPr id="133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FE2A58" id="Line 23" o:spid="_x0000_s1026" style="position:absolute;z-index:251598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1pt,5.15pt" to="81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597312" behindDoc="0" locked="0" layoutInCell="1" allowOverlap="1">
                <wp:simplePos x="0" y="0"/>
                <wp:positionH relativeFrom="column">
                  <wp:posOffset>5143499</wp:posOffset>
                </wp:positionH>
                <wp:positionV relativeFrom="paragraph">
                  <wp:posOffset>65405</wp:posOffset>
                </wp:positionV>
                <wp:extent cx="0" cy="142875"/>
                <wp:effectExtent l="76200" t="0" r="38100" b="28575"/>
                <wp:wrapNone/>
                <wp:docPr id="13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9A5C59" id="Line 22" o:spid="_x0000_s1026" style="position:absolute;z-index:251597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5pt,5.15pt" to="40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59526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62864</wp:posOffset>
                </wp:positionV>
                <wp:extent cx="4114800" cy="0"/>
                <wp:effectExtent l="0" t="0" r="0" b="0"/>
                <wp:wrapNone/>
                <wp:docPr id="134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45B10A" id="Line 20" o:spid="_x0000_s1026" style="position:absolute;z-index:251595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pt,4.95pt" to="40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3hAFAIAACs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"/>
            </w:pict>
          </mc:Fallback>
        </mc:AlternateContent>
      </w:r>
    </w:p>
    <w:p w:rsidR="00A241A2" w:rsidRPr="004311A7" w:rsidRDefault="009571CC" w:rsidP="00BC285F">
      <w:pPr>
        <w:rPr>
          <w:rFonts w:ascii="Calibri" w:hAnsi="Calibri" w:cs="Calibri"/>
          <w:b/>
          <w:sz w:val="22"/>
          <w:szCs w:val="22"/>
          <w:lang w:val="en-NZ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43816</wp:posOffset>
                </wp:positionV>
                <wp:extent cx="1943100" cy="2209800"/>
                <wp:effectExtent l="76200" t="57150" r="95250" b="114300"/>
                <wp:wrapNone/>
                <wp:docPr id="13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09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527D9D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Identification of the person recording: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Printed name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Signature (paper records)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A4F18" w:rsidRDefault="003A4F18" w:rsidP="00E14CA6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Designation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A4F18" w:rsidRDefault="003A4F18" w:rsidP="009571CC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Identification of the roles of other people present:</w:t>
                            </w:r>
                          </w:p>
                          <w:p w:rsidR="003A4F18" w:rsidRDefault="003A4F18" w:rsidP="00E70C2C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C1988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Only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name people involved in providing a service to the service user.</w:t>
                            </w:r>
                          </w:p>
                          <w:p w:rsidR="003A4F18" w:rsidRPr="008C1988" w:rsidRDefault="003A4F18" w:rsidP="00E70C2C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C198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All other persons are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C198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identified by their role only.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182.25pt;margin-top:3.45pt;width:153pt;height:174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527D9D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Identification of the person recording: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Printed name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Signature (paper records)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3A4F18" w:rsidRDefault="003A4F18" w:rsidP="00E14CA6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Designation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3A4F18" w:rsidRDefault="003A4F18" w:rsidP="009571CC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Identification of the roles of other people present:</w:t>
                      </w:r>
                    </w:p>
                    <w:p w:rsidR="003A4F18" w:rsidRDefault="003A4F18" w:rsidP="00E70C2C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C1988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Only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name people involved in providing a service to the service user.</w:t>
                      </w:r>
                    </w:p>
                    <w:p w:rsidR="003A4F18" w:rsidRPr="008C1988" w:rsidRDefault="003A4F18" w:rsidP="00E70C2C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C1988">
                        <w:rPr>
                          <w:rFonts w:ascii="Calibri" w:hAnsi="Calibri" w:cs="Calibri"/>
                          <w:sz w:val="22"/>
                          <w:szCs w:val="22"/>
                        </w:rPr>
                        <w:t>All other persons are</w:t>
                      </w: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8C1988">
                        <w:rPr>
                          <w:rFonts w:ascii="Calibri" w:hAnsi="Calibri" w:cs="Calibri"/>
                          <w:sz w:val="22"/>
                          <w:szCs w:val="22"/>
                        </w:rPr>
                        <w:t>identified by their role only.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47625</wp:posOffset>
                </wp:positionV>
                <wp:extent cx="1943100" cy="1381125"/>
                <wp:effectExtent l="57150" t="57150" r="76200" b="104775"/>
                <wp:wrapNone/>
                <wp:docPr id="13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3811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BE7338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Records have to be: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factual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consistent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accurate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legible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complete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 chronological order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6" type="#_x0000_t202" style="position:absolute;margin-left:348pt;margin-top:3.75pt;width:153pt;height:108.75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BE7338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Records have to be: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5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factual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5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consistent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5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accurate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5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legible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5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complete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5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 chronological order</w:t>
                      </w:r>
                    </w:p>
                  </w:txbxContent>
                </v:textbox>
              </v:shape>
            </w:pict>
          </mc:Fallback>
        </mc:AlternateContent>
      </w:r>
      <w:r w:rsidR="005B269C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43815</wp:posOffset>
                </wp:positionV>
                <wp:extent cx="2009775" cy="1895475"/>
                <wp:effectExtent l="76200" t="57150" r="85725" b="123825"/>
                <wp:wrapNone/>
                <wp:docPr id="12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18954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ate and time of contact or event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ate and time of recording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ype of contact- phone, email, fax, face to face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, letter. </w:t>
                            </w:r>
                          </w:p>
                          <w:p w:rsidR="003A4F18" w:rsidRDefault="003A4F18" w:rsidP="00E14CA6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etails of the contact – assessment, intervention, support detail, etc.</w:t>
                            </w:r>
                          </w:p>
                          <w:p w:rsidR="003A4F18" w:rsidRDefault="003A4F18" w:rsidP="00E14CA6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Place of the contact.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PRIMHD entries.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margin-left:9pt;margin-top:3.45pt;width:158.25pt;height:149.25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E14CA6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D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ate and time of contact or event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D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ate and time of recording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T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ype of contact- phone, email, fax, face to face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, letter. </w:t>
                      </w:r>
                    </w:p>
                    <w:p w:rsidR="003A4F18" w:rsidRDefault="003A4F18" w:rsidP="00E14CA6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D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etails of the contact – assessment, intervention, support detail, etc.</w:t>
                      </w:r>
                    </w:p>
                    <w:p w:rsidR="003A4F18" w:rsidRDefault="003A4F18" w:rsidP="00E14CA6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Place of the contact.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PRIMHD entries.</w:t>
                      </w:r>
                    </w:p>
                  </w:txbxContent>
                </v:textbox>
              </v:shape>
            </w:pict>
          </mc:Fallback>
        </mc:AlternateContent>
      </w:r>
    </w:p>
    <w:p w:rsidR="00A241A2" w:rsidRPr="004311A7" w:rsidRDefault="00A241A2" w:rsidP="00A241A2">
      <w:pPr>
        <w:tabs>
          <w:tab w:val="left" w:pos="9540"/>
        </w:tabs>
        <w:rPr>
          <w:rFonts w:ascii="Calibri" w:hAnsi="Calibri" w:cs="Calibri"/>
          <w:b/>
          <w:sz w:val="22"/>
          <w:szCs w:val="22"/>
          <w:lang w:val="en-NZ"/>
        </w:rPr>
      </w:pPr>
    </w:p>
    <w:p w:rsidR="00A241A2" w:rsidRPr="004311A7" w:rsidRDefault="00BE7338" w:rsidP="00BE7338">
      <w:pPr>
        <w:tabs>
          <w:tab w:val="left" w:pos="8520"/>
        </w:tabs>
        <w:rPr>
          <w:rFonts w:ascii="Calibri" w:hAnsi="Calibri" w:cs="Calibri"/>
          <w:b/>
          <w:sz w:val="22"/>
          <w:szCs w:val="22"/>
          <w:lang w:val="en-NZ"/>
        </w:rPr>
      </w:pPr>
      <w:r w:rsidRPr="004311A7">
        <w:rPr>
          <w:rFonts w:ascii="Calibri" w:hAnsi="Calibri" w:cs="Calibri"/>
          <w:b/>
          <w:sz w:val="22"/>
          <w:szCs w:val="22"/>
          <w:lang w:val="en-NZ"/>
        </w:rPr>
        <w:tab/>
      </w:r>
    </w:p>
    <w:p w:rsidR="00A241A2" w:rsidRPr="004311A7" w:rsidRDefault="00A241A2" w:rsidP="00BC285F">
      <w:pPr>
        <w:rPr>
          <w:rFonts w:ascii="Calibri" w:hAnsi="Calibri" w:cs="Calibri"/>
          <w:b/>
          <w:sz w:val="22"/>
          <w:szCs w:val="22"/>
          <w:lang w:val="en-NZ"/>
        </w:rPr>
      </w:pPr>
    </w:p>
    <w:p w:rsidR="00A241A2" w:rsidRPr="004311A7" w:rsidRDefault="00A241A2" w:rsidP="00BC285F">
      <w:pPr>
        <w:rPr>
          <w:rFonts w:ascii="Calibri" w:hAnsi="Calibri" w:cs="Calibri"/>
          <w:b/>
          <w:sz w:val="22"/>
          <w:szCs w:val="22"/>
          <w:lang w:val="en-NZ"/>
        </w:rPr>
      </w:pPr>
    </w:p>
    <w:p w:rsidR="00A241A2" w:rsidRPr="004311A7" w:rsidRDefault="00A241A2" w:rsidP="00BC285F">
      <w:pPr>
        <w:rPr>
          <w:rFonts w:ascii="Calibri" w:hAnsi="Calibri" w:cs="Calibri"/>
          <w:b/>
          <w:sz w:val="22"/>
          <w:szCs w:val="22"/>
          <w:lang w:val="en-NZ"/>
        </w:rPr>
      </w:pPr>
    </w:p>
    <w:p w:rsidR="00527D9D" w:rsidRPr="004311A7" w:rsidRDefault="00527D9D" w:rsidP="00BC285F">
      <w:pPr>
        <w:rPr>
          <w:rFonts w:ascii="Calibri" w:hAnsi="Calibri" w:cs="Calibri"/>
          <w:b/>
          <w:sz w:val="22"/>
          <w:szCs w:val="22"/>
          <w:lang w:val="en-NZ"/>
        </w:rPr>
      </w:pPr>
    </w:p>
    <w:p w:rsidR="00527D9D" w:rsidRPr="004311A7" w:rsidRDefault="00527D9D" w:rsidP="00BC285F">
      <w:pPr>
        <w:rPr>
          <w:rFonts w:ascii="Calibri" w:hAnsi="Calibri" w:cs="Calibri"/>
          <w:b/>
          <w:sz w:val="22"/>
          <w:szCs w:val="22"/>
          <w:lang w:val="en-NZ"/>
        </w:rPr>
      </w:pPr>
    </w:p>
    <w:p w:rsidR="00527D9D" w:rsidRPr="004311A7" w:rsidRDefault="00A3435A" w:rsidP="00BC285F">
      <w:pPr>
        <w:rPr>
          <w:rFonts w:ascii="Calibri" w:hAnsi="Calibri" w:cs="Calibri"/>
          <w:b/>
          <w:sz w:val="22"/>
          <w:szCs w:val="22"/>
          <w:lang w:val="en-NZ"/>
        </w:rPr>
      </w:pPr>
      <w:r w:rsidRPr="00A3435A">
        <w:rPr>
          <w:rFonts w:ascii="Calibri" w:hAnsi="Calibri" w:cs="Calibri"/>
          <w:b/>
          <w:noProof/>
          <w:sz w:val="22"/>
          <w:szCs w:val="22"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41696" behindDoc="0" locked="0" layoutInCell="1" allowOverlap="1" wp14:anchorId="2E62AE8D" wp14:editId="1ACF1B69">
                <wp:simplePos x="0" y="0"/>
                <wp:positionH relativeFrom="column">
                  <wp:posOffset>4419600</wp:posOffset>
                </wp:positionH>
                <wp:positionV relativeFrom="paragraph">
                  <wp:posOffset>60325</wp:posOffset>
                </wp:positionV>
                <wp:extent cx="1943100" cy="514350"/>
                <wp:effectExtent l="0" t="0" r="19050" b="19050"/>
                <wp:wrapSquare wrapText="bothSides"/>
                <wp:docPr id="3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14350"/>
                        </a:xfrm>
                        <a:prstGeom prst="rect">
                          <a:avLst/>
                        </a:prstGeom>
                        <a:solidFill>
                          <a:srgbClr val="FF5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F18" w:rsidRDefault="003A4F18" w:rsidP="00A3435A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Consider:</w:t>
                            </w:r>
                          </w:p>
                          <w:p w:rsidR="003A4F18" w:rsidRPr="00A3435A" w:rsidRDefault="003A4F18" w:rsidP="00A3435A">
                            <w:pP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lang w:val="en-NZ"/>
                              </w:rPr>
                              <w:t>Collaborative note writing!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2AE8D" id="_x0000_s1038" type="#_x0000_t202" style="position:absolute;margin-left:348pt;margin-top:4.75pt;width:153pt;height:40.5pt;z-index:251741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" fillcolor="#ff5050">
                <v:textbox>
                  <w:txbxContent>
                    <w:p w:rsidR="003A4F18" w:rsidRDefault="003A4F18" w:rsidP="00A3435A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Consider:</w:t>
                      </w:r>
                    </w:p>
                    <w:p w:rsidR="003A4F18" w:rsidRPr="00A3435A" w:rsidRDefault="003A4F18" w:rsidP="00A3435A">
                      <w:pP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lang w:val="en-NZ"/>
                        </w:rPr>
                        <w:t>Collaborative note writing!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571CC" w:rsidRDefault="009571CC" w:rsidP="00BC285F">
      <w:pPr>
        <w:rPr>
          <w:rFonts w:ascii="Calibri" w:hAnsi="Calibri" w:cs="Calibri"/>
          <w:b/>
          <w:sz w:val="22"/>
          <w:szCs w:val="22"/>
          <w:lang w:val="en-NZ"/>
        </w:rPr>
      </w:pPr>
    </w:p>
    <w:p w:rsidR="009571CC" w:rsidRDefault="009571CC" w:rsidP="00BC285F">
      <w:pPr>
        <w:rPr>
          <w:rFonts w:ascii="Calibri" w:hAnsi="Calibri" w:cs="Calibri"/>
          <w:b/>
          <w:sz w:val="22"/>
          <w:szCs w:val="22"/>
          <w:lang w:val="en-NZ"/>
        </w:rPr>
      </w:pPr>
    </w:p>
    <w:p w:rsidR="009571CC" w:rsidRDefault="00A3435A" w:rsidP="00BC285F">
      <w:pPr>
        <w:rPr>
          <w:rFonts w:ascii="Calibri" w:hAnsi="Calibri" w:cs="Calibri"/>
          <w:b/>
          <w:sz w:val="22"/>
          <w:szCs w:val="22"/>
          <w:lang w:val="en-NZ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29408" behindDoc="0" locked="0" layoutInCell="1" allowOverlap="1">
                <wp:simplePos x="0" y="0"/>
                <wp:positionH relativeFrom="column">
                  <wp:posOffset>4791075</wp:posOffset>
                </wp:positionH>
                <wp:positionV relativeFrom="paragraph">
                  <wp:posOffset>6350</wp:posOffset>
                </wp:positionV>
                <wp:extent cx="0" cy="485775"/>
                <wp:effectExtent l="76200" t="0" r="57150" b="47625"/>
                <wp:wrapNone/>
                <wp:docPr id="95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48B8D7" id="Line 21" o:spid="_x0000_s1026" style="position:absolute;z-index:251729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7.25pt,.5pt" to="377.25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">
                <v:stroke endarrow="block"/>
              </v:line>
            </w:pict>
          </mc:Fallback>
        </mc:AlternateContent>
      </w:r>
      <w:r w:rsidR="008C1988"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27360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63499</wp:posOffset>
                </wp:positionV>
                <wp:extent cx="0" cy="428625"/>
                <wp:effectExtent l="76200" t="0" r="57150" b="47625"/>
                <wp:wrapNone/>
                <wp:docPr id="32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CD0D4B" id="Line 21" o:spid="_x0000_s1026" style="position:absolute;z-index:251727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8pt,5pt" to="138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">
                <v:stroke endarrow="block"/>
              </v:line>
            </w:pict>
          </mc:Fallback>
        </mc:AlternateContent>
      </w:r>
    </w:p>
    <w:p w:rsidR="00BC285F" w:rsidRPr="004311A7" w:rsidRDefault="00BC285F" w:rsidP="00BC285F">
      <w:pPr>
        <w:rPr>
          <w:rFonts w:ascii="Calibri" w:hAnsi="Calibri" w:cs="Calibri"/>
          <w:b/>
          <w:sz w:val="22"/>
          <w:szCs w:val="22"/>
          <w:lang w:val="en-NZ"/>
        </w:rPr>
      </w:pPr>
    </w:p>
    <w:p w:rsidR="006F3A43" w:rsidRPr="004311A7" w:rsidRDefault="008C1988" w:rsidP="00BC285F">
      <w:pPr>
        <w:rPr>
          <w:rFonts w:ascii="Calibri" w:hAnsi="Calibri" w:cs="Calibri"/>
          <w:b/>
          <w:sz w:val="22"/>
          <w:szCs w:val="22"/>
          <w:lang w:val="en-NZ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28384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36831</wp:posOffset>
                </wp:positionV>
                <wp:extent cx="0" cy="114300"/>
                <wp:effectExtent l="76200" t="0" r="57150" b="57150"/>
                <wp:wrapNone/>
                <wp:docPr id="69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0756E3" id="Line 21" o:spid="_x0000_s1026" style="position:absolute;z-index:251728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6.5pt,2.9pt" to="256.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151130</wp:posOffset>
                </wp:positionV>
                <wp:extent cx="3724275" cy="962025"/>
                <wp:effectExtent l="76200" t="57150" r="104775" b="123825"/>
                <wp:wrapNone/>
                <wp:docPr id="12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9620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D323CD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Paper records: 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ach page is numbered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Mistakes are crossed out and initialed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A4F18" w:rsidRPr="004311A7" w:rsidRDefault="003A4F18" w:rsidP="005511A4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Electronic records:</w:t>
                            </w:r>
                          </w:p>
                          <w:p w:rsidR="003A4F18" w:rsidRPr="004311A7" w:rsidRDefault="003A4F18" w:rsidP="00E70C2C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system is in place to track changes made to file entries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9" type="#_x0000_t202" style="position:absolute;margin-left:111.75pt;margin-top:11.9pt;width:293.25pt;height:75.7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D323CD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Paper records: 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6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E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ach page is numbered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6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Mistakes are crossed out and initialed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3A4F18" w:rsidRPr="004311A7" w:rsidRDefault="003A4F18" w:rsidP="005511A4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Electronic records:</w:t>
                      </w:r>
                    </w:p>
                    <w:p w:rsidR="003A4F18" w:rsidRPr="004311A7" w:rsidRDefault="003A4F18" w:rsidP="00E70C2C">
                      <w:pPr>
                        <w:pStyle w:val="ListParagraph"/>
                        <w:numPr>
                          <w:ilvl w:val="0"/>
                          <w:numId w:val="37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A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system is in place to track changes made to file entries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6F3A43" w:rsidRPr="004311A7" w:rsidRDefault="006F3A43" w:rsidP="00BC285F">
      <w:pPr>
        <w:rPr>
          <w:rFonts w:ascii="Calibri" w:hAnsi="Calibri" w:cs="Calibri"/>
          <w:b/>
          <w:sz w:val="22"/>
          <w:szCs w:val="22"/>
          <w:lang w:val="en-NZ"/>
        </w:rPr>
      </w:pPr>
    </w:p>
    <w:p w:rsidR="006F3A43" w:rsidRPr="004311A7" w:rsidRDefault="006F3A43" w:rsidP="00BC285F">
      <w:pPr>
        <w:rPr>
          <w:rFonts w:ascii="Calibri" w:hAnsi="Calibri" w:cs="Calibri"/>
          <w:b/>
          <w:sz w:val="22"/>
          <w:szCs w:val="22"/>
          <w:lang w:val="en-NZ"/>
        </w:rPr>
      </w:pPr>
    </w:p>
    <w:p w:rsidR="00830CFB" w:rsidRPr="004311A7" w:rsidRDefault="00830CFB" w:rsidP="00BC285F">
      <w:pPr>
        <w:rPr>
          <w:rFonts w:ascii="Calibri" w:hAnsi="Calibri" w:cs="Calibri"/>
          <w:b/>
          <w:sz w:val="22"/>
          <w:szCs w:val="22"/>
          <w:lang w:val="en-NZ"/>
        </w:rPr>
      </w:pPr>
    </w:p>
    <w:p w:rsidR="00830CFB" w:rsidRPr="004311A7" w:rsidRDefault="00830CFB" w:rsidP="00BC285F">
      <w:pPr>
        <w:rPr>
          <w:rFonts w:ascii="Calibri" w:hAnsi="Calibri" w:cs="Calibri"/>
          <w:b/>
          <w:sz w:val="22"/>
          <w:szCs w:val="22"/>
          <w:lang w:val="en-NZ"/>
        </w:rPr>
      </w:pPr>
    </w:p>
    <w:p w:rsidR="00D84CF7" w:rsidRPr="004311A7" w:rsidRDefault="005B269C" w:rsidP="00BC285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</wp:posOffset>
                </wp:positionV>
                <wp:extent cx="6286500" cy="400050"/>
                <wp:effectExtent l="76200" t="57150" r="95250" b="114300"/>
                <wp:wrapNone/>
                <wp:docPr id="12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4000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3A4F18" w:rsidRPr="004311A7" w:rsidRDefault="003A4F18" w:rsidP="009F6469">
                            <w:pPr>
                              <w:pStyle w:val="Heading1"/>
                              <w:spacing w:before="0" w:after="0"/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31" w:history="1">
                              <w:r w:rsidRPr="005A3A50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Collecting Information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0" type="#_x0000_t202" style="position:absolute;margin-left:0;margin-top:.1pt;width:495pt;height:31.5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" fillcolor="#d9d9d9" stroked="f">
                <v:shadow on="t" color="black" opacity="20971f" offset="0,2.2pt"/>
                <v:textbox>
                  <w:txbxContent>
                    <w:p w:rsidR="003A4F18" w:rsidRPr="004311A7" w:rsidRDefault="003A4F18" w:rsidP="009F6469">
                      <w:pPr>
                        <w:pStyle w:val="Heading1"/>
                        <w:spacing w:before="0" w:after="0"/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32" w:history="1">
                        <w:r w:rsidRPr="005A3A5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Collecting Information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123367" w:rsidRPr="004311A7" w:rsidRDefault="00123367" w:rsidP="00BC285F">
      <w:pPr>
        <w:rPr>
          <w:rFonts w:ascii="Calibri" w:hAnsi="Calibri" w:cs="Calibri"/>
          <w:sz w:val="22"/>
          <w:szCs w:val="22"/>
        </w:rPr>
      </w:pPr>
    </w:p>
    <w:p w:rsidR="00492699" w:rsidRPr="004311A7" w:rsidRDefault="005A3A50" w:rsidP="00BC285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1164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60326</wp:posOffset>
                </wp:positionV>
                <wp:extent cx="0" cy="5200650"/>
                <wp:effectExtent l="0" t="0" r="19050" b="19050"/>
                <wp:wrapNone/>
                <wp:docPr id="126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00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334A1" id="Line 36" o:spid="_x0000_s1026" style="position:absolute;z-index:251611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3pt,4.75pt" to="243pt,4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9EsEwIAACs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"/>
            </w:pict>
          </mc:Fallback>
        </mc:AlternateContent>
      </w:r>
    </w:p>
    <w:p w:rsidR="005D5201" w:rsidRPr="004311A7" w:rsidRDefault="005D5201" w:rsidP="00BC285F">
      <w:pPr>
        <w:rPr>
          <w:rFonts w:ascii="Calibri" w:hAnsi="Calibri" w:cs="Calibri"/>
          <w:sz w:val="22"/>
          <w:szCs w:val="22"/>
        </w:rPr>
      </w:pPr>
    </w:p>
    <w:p w:rsidR="005D5201" w:rsidRPr="004311A7" w:rsidRDefault="005B269C" w:rsidP="00BC285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-1270</wp:posOffset>
                </wp:positionV>
                <wp:extent cx="3019425" cy="247650"/>
                <wp:effectExtent l="0" t="0" r="0" b="0"/>
                <wp:wrapNone/>
                <wp:docPr id="12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2476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17062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Sharing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1" type="#_x0000_t202" style="position:absolute;margin-left:257.25pt;margin-top:-.1pt;width:237.75pt;height:19.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" fillcolor="#d9d9d9" stroked="f">
                <v:textbox>
                  <w:txbxContent>
                    <w:p w:rsidR="003A4F18" w:rsidRPr="004311A7" w:rsidRDefault="003A4F18" w:rsidP="0017062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Sharing Information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-1270</wp:posOffset>
                </wp:positionV>
                <wp:extent cx="2857500" cy="276225"/>
                <wp:effectExtent l="0" t="0" r="0" b="0"/>
                <wp:wrapNone/>
                <wp:docPr id="1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F6427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Purpose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2" type="#_x0000_t202" style="position:absolute;margin-left:0;margin-top:-.1pt;width:225pt;height:21.7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" fillcolor="#d9d9d9" stroked="f">
                <v:textbox>
                  <w:txbxContent>
                    <w:p w:rsidR="003A4F18" w:rsidRPr="004311A7" w:rsidRDefault="003A4F18" w:rsidP="00F64275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Purpose</w:t>
                      </w:r>
                    </w:p>
                  </w:txbxContent>
                </v:textbox>
              </v:shape>
            </w:pict>
          </mc:Fallback>
        </mc:AlternateContent>
      </w:r>
    </w:p>
    <w:p w:rsidR="00651B40" w:rsidRPr="004311A7" w:rsidRDefault="005B269C" w:rsidP="00BC285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76200</wp:posOffset>
                </wp:positionV>
                <wp:extent cx="3019425" cy="410845"/>
                <wp:effectExtent l="76200" t="57150" r="85725" b="103505"/>
                <wp:wrapNone/>
                <wp:docPr id="12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4108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45443E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91F4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Consent to share information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is discussed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with the service user 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and documented.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43" type="#_x0000_t202" style="position:absolute;margin-left:257.25pt;margin-top:6pt;width:237.75pt;height:32.3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45443E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91F40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Consent to share information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is discussed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with the service user 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and documented.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2857500" cy="868045"/>
                <wp:effectExtent l="76200" t="57150" r="76200" b="103505"/>
                <wp:wrapNone/>
                <wp:docPr id="12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8680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104E4F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Only information relevant to treatment or care is collected:</w:t>
                            </w:r>
                          </w:p>
                          <w:p w:rsidR="003A4F18" w:rsidRPr="004311A7" w:rsidRDefault="003A4F18" w:rsidP="003F13E4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97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i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S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ervice delivery related information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281EAF" w:rsidRDefault="003A4F18" w:rsidP="00104E4F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97"/>
                              </w:tabs>
                              <w:ind w:left="180" w:hanging="18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I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nformation required by funders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4" type="#_x0000_t202" style="position:absolute;margin-left:0;margin-top:8.05pt;width:225pt;height:68.3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104E4F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Only information relevant to treatment or care is collected:</w:t>
                      </w:r>
                    </w:p>
                    <w:p w:rsidR="003A4F18" w:rsidRPr="004311A7" w:rsidRDefault="003A4F18" w:rsidP="003F13E4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97"/>
                        </w:tabs>
                        <w:ind w:left="180" w:hanging="180"/>
                        <w:rPr>
                          <w:rFonts w:ascii="Calibri" w:hAnsi="Calibri" w:cs="Calibri"/>
                          <w:i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S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ervice delivery related information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281EAF" w:rsidRDefault="003A4F18" w:rsidP="00104E4F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97"/>
                        </w:tabs>
                        <w:ind w:left="180" w:hanging="18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I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nformation required by funders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C8191C" w:rsidRPr="004311A7" w:rsidRDefault="005B269C" w:rsidP="00BC285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1676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86359</wp:posOffset>
                </wp:positionV>
                <wp:extent cx="180975" cy="0"/>
                <wp:effectExtent l="0" t="76200" r="0" b="76200"/>
                <wp:wrapNone/>
                <wp:docPr id="123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6DA697" id="Line 41" o:spid="_x0000_s1026" style="position:absolute;z-index:251616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3pt,6.8pt" to="257.2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">
                <v:stroke endarrow="block"/>
              </v:line>
            </w:pict>
          </mc:Fallback>
        </mc:AlternateContent>
      </w:r>
    </w:p>
    <w:p w:rsidR="004A4A64" w:rsidRPr="004311A7" w:rsidRDefault="004A4A64" w:rsidP="00BC285F">
      <w:pPr>
        <w:rPr>
          <w:rFonts w:ascii="Calibri" w:hAnsi="Calibri" w:cs="Calibri"/>
          <w:sz w:val="22"/>
          <w:szCs w:val="22"/>
        </w:rPr>
      </w:pPr>
    </w:p>
    <w:p w:rsidR="004A4A64" w:rsidRPr="004311A7" w:rsidRDefault="005B269C" w:rsidP="00BC285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116840</wp:posOffset>
                </wp:positionV>
                <wp:extent cx="3019425" cy="257175"/>
                <wp:effectExtent l="0" t="0" r="0" b="0"/>
                <wp:wrapNone/>
                <wp:docPr id="11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2571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17062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Unsolicited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45" type="#_x0000_t202" style="position:absolute;margin-left:257.25pt;margin-top:9.2pt;width:237.75pt;height:20.2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" fillcolor="#d9d9d9" stroked="f">
                <v:textbox>
                  <w:txbxContent>
                    <w:p w:rsidR="003A4F18" w:rsidRPr="004311A7" w:rsidRDefault="003A4F18" w:rsidP="0017062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Unsolicited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4A4A64" w:rsidRPr="004311A7" w:rsidRDefault="004A4A64" w:rsidP="00BC285F">
      <w:pPr>
        <w:rPr>
          <w:rFonts w:ascii="Calibri" w:hAnsi="Calibri" w:cs="Calibri"/>
          <w:sz w:val="22"/>
          <w:szCs w:val="22"/>
        </w:rPr>
      </w:pPr>
    </w:p>
    <w:p w:rsidR="001D664F" w:rsidRPr="004311A7" w:rsidRDefault="005B269C" w:rsidP="00BC285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33020</wp:posOffset>
                </wp:positionV>
                <wp:extent cx="3019425" cy="647700"/>
                <wp:effectExtent l="57150" t="57150" r="85725" b="95250"/>
                <wp:wrapNone/>
                <wp:docPr id="11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647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104E4F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This is information volunteered rather than sought.</w:t>
                            </w:r>
                          </w:p>
                          <w:p w:rsidR="003A4F18" w:rsidRPr="004311A7" w:rsidRDefault="003A4F18" w:rsidP="00104E4F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Refer to the </w:t>
                            </w:r>
                            <w:hyperlink r:id="rId33" w:history="1">
                              <w:r w:rsidRPr="004311A7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guidelines</w:t>
                              </w:r>
                            </w:hyperlink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page 8.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6" type="#_x0000_t202" style="position:absolute;margin-left:257.25pt;margin-top:2.6pt;width:237.75pt;height:51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104E4F">
                      <w:pP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This is information volunteered rather than sought.</w:t>
                      </w:r>
                    </w:p>
                    <w:p w:rsidR="003A4F18" w:rsidRPr="004311A7" w:rsidRDefault="003A4F18" w:rsidP="00104E4F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Refer to the </w:t>
                      </w:r>
                      <w:hyperlink r:id="rId34" w:history="1">
                        <w:r w:rsidRPr="004311A7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guidelines</w:t>
                        </w:r>
                      </w:hyperlink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page 8.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208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30479</wp:posOffset>
                </wp:positionV>
                <wp:extent cx="228600" cy="0"/>
                <wp:effectExtent l="38100" t="76200" r="0" b="76200"/>
                <wp:wrapNone/>
                <wp:docPr id="120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CED28F" id="Line 45" o:spid="_x0000_s1026" style="position:absolute;flip:x;z-index:251620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25pt,2.4pt" to="243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">
                <v:stroke endarrow="block"/>
              </v:line>
            </w:pict>
          </mc:Fallback>
        </mc:AlternateContent>
      </w:r>
    </w:p>
    <w:p w:rsidR="001D664F" w:rsidRPr="004311A7" w:rsidRDefault="005B269C" w:rsidP="00BC285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1779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157479</wp:posOffset>
                </wp:positionV>
                <wp:extent cx="180975" cy="0"/>
                <wp:effectExtent l="0" t="76200" r="0" b="76200"/>
                <wp:wrapNone/>
                <wp:docPr id="117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244F7F" id="Line 42" o:spid="_x0000_s1026" style="position:absolute;z-index:251617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3pt,12.4pt" to="257.2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2857500" cy="342900"/>
                <wp:effectExtent l="0" t="0" r="0" b="0"/>
                <wp:wrapNone/>
                <wp:docPr id="11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F6427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Provision of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7" type="#_x0000_t202" style="position:absolute;margin-left:0;margin-top:5.65pt;width:225pt;height:27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" fillcolor="#d9d9d9" stroked="f">
                <v:textbox>
                  <w:txbxContent>
                    <w:p w:rsidR="003A4F18" w:rsidRPr="004311A7" w:rsidRDefault="003A4F18" w:rsidP="00F64275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Provision of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1D664F" w:rsidRPr="004311A7" w:rsidRDefault="001D664F" w:rsidP="00BC285F">
      <w:pPr>
        <w:rPr>
          <w:rFonts w:ascii="Calibri" w:hAnsi="Calibri" w:cs="Calibri"/>
          <w:sz w:val="22"/>
          <w:szCs w:val="22"/>
        </w:rPr>
      </w:pPr>
    </w:p>
    <w:p w:rsidR="00471FB7" w:rsidRPr="004311A7" w:rsidRDefault="005B269C" w:rsidP="00104E4F">
      <w:pPr>
        <w:tabs>
          <w:tab w:val="left" w:pos="3405"/>
          <w:tab w:val="left" w:pos="3915"/>
        </w:tabs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2857500" cy="1057275"/>
                <wp:effectExtent l="76200" t="57150" r="76200" b="104775"/>
                <wp:wrapNone/>
                <wp:docPr id="11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057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C8191C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Service users are informed: 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hat information is collected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ow information is stored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‘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rivacy of health information’ is discussed and </w:t>
                            </w:r>
                            <w:hyperlink r:id="rId35" w:history="1">
                              <w:r w:rsidRPr="004311A7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written information</w:t>
                              </w:r>
                            </w:hyperlink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is provided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8" type="#_x0000_t202" style="position:absolute;margin-left:0;margin-top:2pt;width:225pt;height:83.2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C8191C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Service users are informed: 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W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hat information is collected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H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ow information is stored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‘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rivacy of health information’ is discussed and </w:t>
                      </w:r>
                      <w:hyperlink r:id="rId36" w:history="1">
                        <w:r w:rsidRPr="004311A7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written information</w:t>
                        </w:r>
                      </w:hyperlink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is provided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04E4F" w:rsidRPr="004311A7">
        <w:rPr>
          <w:rFonts w:ascii="Calibri" w:hAnsi="Calibri" w:cs="Calibri"/>
          <w:sz w:val="22"/>
          <w:szCs w:val="22"/>
        </w:rPr>
        <w:tab/>
      </w:r>
      <w:r w:rsidR="00104E4F" w:rsidRPr="004311A7">
        <w:rPr>
          <w:rFonts w:ascii="Calibri" w:hAnsi="Calibri" w:cs="Calibri"/>
          <w:sz w:val="22"/>
          <w:szCs w:val="22"/>
        </w:rPr>
        <w:tab/>
      </w:r>
    </w:p>
    <w:p w:rsidR="00471FB7" w:rsidRPr="004311A7" w:rsidRDefault="005B269C" w:rsidP="00BC285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132080</wp:posOffset>
                </wp:positionV>
                <wp:extent cx="3019425" cy="257175"/>
                <wp:effectExtent l="0" t="0" r="0" b="0"/>
                <wp:wrapNone/>
                <wp:docPr id="11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2571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15569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Manner of Collecting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49" type="#_x0000_t202" style="position:absolute;margin-left:257.25pt;margin-top:10.4pt;width:237.75pt;height:20.2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" fillcolor="#d9d9d9" stroked="f">
                <v:textbox>
                  <w:txbxContent>
                    <w:p w:rsidR="003A4F18" w:rsidRPr="004311A7" w:rsidRDefault="003A4F18" w:rsidP="00155696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Manner of Collecting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471FB7" w:rsidRPr="004311A7" w:rsidRDefault="00471FB7" w:rsidP="00BC285F">
      <w:pPr>
        <w:rPr>
          <w:rFonts w:ascii="Calibri" w:hAnsi="Calibri" w:cs="Calibri"/>
          <w:sz w:val="22"/>
          <w:szCs w:val="22"/>
        </w:rPr>
      </w:pPr>
    </w:p>
    <w:p w:rsidR="001D664F" w:rsidRPr="004311A7" w:rsidRDefault="005B269C" w:rsidP="00BC285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48260</wp:posOffset>
                </wp:positionV>
                <wp:extent cx="3019425" cy="1323975"/>
                <wp:effectExtent l="76200" t="57150" r="85725" b="85725"/>
                <wp:wrapNone/>
                <wp:docPr id="11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3239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082516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Information is 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Lawful and fair in line with this policy/procedure and the </w:t>
                            </w:r>
                            <w:hyperlink r:id="rId37" w:history="1">
                              <w:r w:rsidRPr="00391F40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  <w:lang w:val="en-NZ"/>
                                </w:rPr>
                                <w:t>Health Information Privacy Code 1994.</w:t>
                              </w:r>
                            </w:hyperlink>
                          </w:p>
                          <w:p w:rsidR="003A4F18" w:rsidRPr="004311A7" w:rsidRDefault="003A4F18" w:rsidP="00082516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Specific areas are considered: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2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Physical and auditory privacy when information is collected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2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duplication of collecting information is avoided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50" type="#_x0000_t202" style="position:absolute;margin-left:257.25pt;margin-top:3.8pt;width:237.75pt;height:104.2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082516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Information is 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Lawful and fair in line with this policy/procedure and the </w:t>
                      </w:r>
                      <w:hyperlink r:id="rId38" w:history="1">
                        <w:r w:rsidRPr="00391F4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  <w:lang w:val="en-NZ"/>
                          </w:rPr>
                          <w:t>Health Information Privacy Code 1994.</w:t>
                        </w:r>
                      </w:hyperlink>
                    </w:p>
                    <w:p w:rsidR="003A4F18" w:rsidRPr="004311A7" w:rsidRDefault="003A4F18" w:rsidP="00082516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Specific areas are considered: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2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Physical and auditory privacy when information is collected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2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duplication of collecting information is avoided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04E4F" w:rsidRPr="004311A7" w:rsidRDefault="005B269C" w:rsidP="00BC285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1984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48894</wp:posOffset>
                </wp:positionV>
                <wp:extent cx="228600" cy="0"/>
                <wp:effectExtent l="38100" t="76200" r="0" b="76200"/>
                <wp:wrapNone/>
                <wp:docPr id="113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B495EE" id="Line 44" o:spid="_x0000_s1026" style="position:absolute;flip:x;z-index:251619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25pt,3.85pt" to="243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">
                <v:stroke endarrow="block"/>
              </v:line>
            </w:pict>
          </mc:Fallback>
        </mc:AlternateContent>
      </w:r>
    </w:p>
    <w:p w:rsidR="00104E4F" w:rsidRPr="004311A7" w:rsidRDefault="00104E4F" w:rsidP="00BC285F">
      <w:pPr>
        <w:rPr>
          <w:rFonts w:ascii="Calibri" w:hAnsi="Calibri" w:cs="Calibri"/>
          <w:sz w:val="22"/>
          <w:szCs w:val="22"/>
        </w:rPr>
      </w:pPr>
    </w:p>
    <w:p w:rsidR="0039563D" w:rsidRPr="004311A7" w:rsidRDefault="00170620" w:rsidP="00170620">
      <w:pPr>
        <w:tabs>
          <w:tab w:val="left" w:pos="6450"/>
        </w:tabs>
        <w:rPr>
          <w:rFonts w:ascii="Calibri" w:hAnsi="Calibri" w:cs="Calibri"/>
          <w:sz w:val="22"/>
          <w:szCs w:val="22"/>
        </w:rPr>
      </w:pPr>
      <w:r w:rsidRPr="004311A7">
        <w:rPr>
          <w:rFonts w:ascii="Calibri" w:hAnsi="Calibri" w:cs="Calibri"/>
          <w:sz w:val="22"/>
          <w:szCs w:val="22"/>
        </w:rPr>
        <w:tab/>
      </w:r>
    </w:p>
    <w:p w:rsidR="0039563D" w:rsidRPr="004311A7" w:rsidRDefault="005B269C" w:rsidP="00BC285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24130</wp:posOffset>
                </wp:positionV>
                <wp:extent cx="2857500" cy="619125"/>
                <wp:effectExtent l="0" t="0" r="0" b="0"/>
                <wp:wrapNone/>
                <wp:docPr id="110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619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44672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Source of Information</w:t>
                            </w:r>
                          </w:p>
                          <w:p w:rsidR="003A4F18" w:rsidRPr="004311A7" w:rsidRDefault="003A4F18" w:rsidP="00881AE5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Service user records have to identify the source of information.</w:t>
                            </w:r>
                          </w:p>
                          <w:p w:rsidR="003A4F18" w:rsidRPr="004311A7" w:rsidRDefault="003A4F18" w:rsidP="0044672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51" type="#_x0000_t202" style="position:absolute;margin-left:0;margin-top:1.9pt;width:225pt;height:48.7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" fillcolor="#d9d9d9" stroked="f">
                <v:textbox>
                  <w:txbxContent>
                    <w:p w:rsidR="003A4F18" w:rsidRPr="004311A7" w:rsidRDefault="003A4F18" w:rsidP="0044672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Source of Information</w:t>
                      </w:r>
                    </w:p>
                    <w:p w:rsidR="003A4F18" w:rsidRPr="004311A7" w:rsidRDefault="003A4F18" w:rsidP="00881AE5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Service user records have to identify the source of information.</w:t>
                      </w:r>
                    </w:p>
                    <w:p w:rsidR="003A4F18" w:rsidRPr="004311A7" w:rsidRDefault="003A4F18" w:rsidP="0044672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2291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13334</wp:posOffset>
                </wp:positionV>
                <wp:extent cx="180975" cy="0"/>
                <wp:effectExtent l="0" t="76200" r="0" b="76200"/>
                <wp:wrapNone/>
                <wp:docPr id="111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625700" id="Line 47" o:spid="_x0000_s1026" style="position:absolute;z-index:251622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3pt,1.05pt" to="257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170620" w:rsidRPr="004311A7" w:rsidRDefault="00170620" w:rsidP="00BC285F">
      <w:pPr>
        <w:rPr>
          <w:rFonts w:ascii="Calibri" w:hAnsi="Calibri" w:cs="Calibri"/>
          <w:sz w:val="22"/>
          <w:szCs w:val="22"/>
        </w:rPr>
      </w:pPr>
    </w:p>
    <w:p w:rsidR="00170620" w:rsidRPr="004311A7" w:rsidRDefault="00170620" w:rsidP="00BC285F">
      <w:pPr>
        <w:rPr>
          <w:rFonts w:ascii="Calibri" w:hAnsi="Calibri" w:cs="Calibri"/>
          <w:sz w:val="22"/>
          <w:szCs w:val="22"/>
        </w:rPr>
      </w:pPr>
    </w:p>
    <w:p w:rsidR="00170620" w:rsidRPr="004311A7" w:rsidRDefault="005B269C" w:rsidP="00BC285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131445</wp:posOffset>
                </wp:positionV>
                <wp:extent cx="2857500" cy="2371725"/>
                <wp:effectExtent l="76200" t="57150" r="76200" b="85725"/>
                <wp:wrapNone/>
                <wp:docPr id="10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3717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E83F7D">
                            <w:pPr>
                              <w:jc w:val="both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 xml:space="preserve">Information will be collected directly from the service user. </w:t>
                            </w:r>
                          </w:p>
                          <w:p w:rsidR="003A4F18" w:rsidRPr="004311A7" w:rsidRDefault="003A4F18" w:rsidP="00E83F7D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Exceptions are:</w:t>
                            </w:r>
                          </w:p>
                          <w:p w:rsidR="003A4F18" w:rsidRPr="004311A7" w:rsidRDefault="003A4F18" w:rsidP="00F24F34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ind w:left="284" w:hanging="284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If the service user has given permission to collect information from someone else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F24F34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ind w:left="284" w:hanging="284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If collecting information from the service user could prejudice their interest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</w:t>
                            </w:r>
                          </w:p>
                          <w:p w:rsidR="003A4F18" w:rsidRDefault="003A4F18" w:rsidP="00F24F34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If collecting information only from the</w:t>
                            </w:r>
                          </w:p>
                          <w:p w:rsidR="003A4F18" w:rsidRDefault="003A4F18" w:rsidP="00F24F34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     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service user could prejudice the safety of</w:t>
                            </w:r>
                          </w:p>
                          <w:p w:rsidR="003A4F18" w:rsidRPr="004311A7" w:rsidRDefault="003A4F18" w:rsidP="00F24F34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    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another person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</w:t>
                            </w:r>
                          </w:p>
                          <w:p w:rsidR="003A4F18" w:rsidRDefault="003A4F18" w:rsidP="00F24F34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I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f information from another agency is </w:t>
                            </w:r>
                          </w:p>
                          <w:p w:rsidR="003A4F18" w:rsidRDefault="003A4F18" w:rsidP="00E5663B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     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necessary to provide continuity and quality</w:t>
                            </w:r>
                          </w:p>
                          <w:p w:rsidR="003A4F18" w:rsidRPr="004311A7" w:rsidRDefault="003A4F18" w:rsidP="00E5663B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   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of service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52" type="#_x0000_t202" style="position:absolute;margin-left:0;margin-top:10.35pt;width:225pt;height:186.7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E83F7D">
                      <w:pPr>
                        <w:jc w:val="both"/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 xml:space="preserve">Information will be collected directly from the service user. </w:t>
                      </w:r>
                    </w:p>
                    <w:p w:rsidR="003A4F18" w:rsidRPr="004311A7" w:rsidRDefault="003A4F18" w:rsidP="00E83F7D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Exceptions are:</w:t>
                      </w:r>
                    </w:p>
                    <w:p w:rsidR="003A4F18" w:rsidRPr="004311A7" w:rsidRDefault="003A4F18" w:rsidP="00F24F34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284"/>
                        </w:tabs>
                        <w:ind w:left="284" w:hanging="284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If the service user has given permission to collect information from someone else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F24F34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284"/>
                        </w:tabs>
                        <w:ind w:left="284" w:hanging="284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If collecting information from the service user could prejudice their interest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</w:t>
                      </w:r>
                    </w:p>
                    <w:p w:rsidR="003A4F18" w:rsidRDefault="003A4F18" w:rsidP="00F24F34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284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If collecting information only from the</w:t>
                      </w:r>
                    </w:p>
                    <w:p w:rsidR="003A4F18" w:rsidRDefault="003A4F18" w:rsidP="00F24F34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     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service user could prejudice the safety of</w:t>
                      </w:r>
                    </w:p>
                    <w:p w:rsidR="003A4F18" w:rsidRPr="004311A7" w:rsidRDefault="003A4F18" w:rsidP="00F24F34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    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another person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</w:t>
                      </w:r>
                    </w:p>
                    <w:p w:rsidR="003A4F18" w:rsidRDefault="003A4F18" w:rsidP="00F24F34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284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I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f information from another agency is </w:t>
                      </w:r>
                    </w:p>
                    <w:p w:rsidR="003A4F18" w:rsidRDefault="003A4F18" w:rsidP="00E5663B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     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necessary to provide continuity and quality</w:t>
                      </w:r>
                    </w:p>
                    <w:p w:rsidR="003A4F18" w:rsidRPr="004311A7" w:rsidRDefault="003A4F18" w:rsidP="00E5663B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   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of service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70620" w:rsidRPr="004311A7" w:rsidRDefault="005B269C" w:rsidP="00BC285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150495</wp:posOffset>
                </wp:positionV>
                <wp:extent cx="3019425" cy="323850"/>
                <wp:effectExtent l="0" t="0" r="0" b="0"/>
                <wp:wrapNone/>
                <wp:docPr id="108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3238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17062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Third Party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53" type="#_x0000_t202" style="position:absolute;margin-left:257.25pt;margin-top:11.85pt;width:237.75pt;height:25.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" fillcolor="#d9d9d9" stroked="f">
                <v:textbox>
                  <w:txbxContent>
                    <w:p w:rsidR="003A4F18" w:rsidRPr="004311A7" w:rsidRDefault="003A4F18" w:rsidP="0017062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Third Party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170620" w:rsidRPr="004311A7" w:rsidRDefault="00170620" w:rsidP="00BC285F">
      <w:pPr>
        <w:rPr>
          <w:rFonts w:ascii="Calibri" w:hAnsi="Calibri" w:cs="Calibri"/>
          <w:sz w:val="22"/>
          <w:szCs w:val="22"/>
        </w:rPr>
      </w:pPr>
    </w:p>
    <w:p w:rsidR="00170620" w:rsidRPr="004311A7" w:rsidRDefault="005B269C" w:rsidP="00BC285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133350</wp:posOffset>
                </wp:positionV>
                <wp:extent cx="3019425" cy="1857375"/>
                <wp:effectExtent l="76200" t="57150" r="85725" b="104775"/>
                <wp:wrapNone/>
                <wp:docPr id="10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857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Information from someone other than the service user need to be documented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3A4F18" w:rsidRPr="004311A7" w:rsidRDefault="003A4F18" w:rsidP="005E7234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and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0" w:firstLine="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Details how the information was received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Inform the person providing the information that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: 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Their information will be documented in the service user’s record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service user has the right to see their record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54" type="#_x0000_t202" style="position:absolute;margin-left:257.25pt;margin-top:10.5pt;width:237.75pt;height:146.2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E14CA6">
                      <w:pPr>
                        <w:numPr>
                          <w:ilvl w:val="0"/>
                          <w:numId w:val="18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Information from someone other than the service user need to be documented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3A4F18" w:rsidRPr="004311A7" w:rsidRDefault="003A4F18" w:rsidP="005E7234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and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8"/>
                        </w:numPr>
                        <w:tabs>
                          <w:tab w:val="clear" w:pos="360"/>
                          <w:tab w:val="num" w:pos="180"/>
                        </w:tabs>
                        <w:ind w:left="0" w:firstLine="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Details how the information was received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 </w:t>
                      </w: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Inform the person providing the information that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: 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Their information will be documented in the service user’s record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service user has the right to see their record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211241" w:rsidRPr="004311A7" w:rsidRDefault="005B269C" w:rsidP="00BC285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218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26669</wp:posOffset>
                </wp:positionV>
                <wp:extent cx="228600" cy="0"/>
                <wp:effectExtent l="38100" t="76200" r="0" b="76200"/>
                <wp:wrapNone/>
                <wp:docPr id="107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4BC4B2" id="Line 46" o:spid="_x0000_s1026" style="position:absolute;flip:x;z-index:251621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25pt,2.1pt" to="243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">
                <v:stroke endarrow="block"/>
              </v:line>
            </w:pict>
          </mc:Fallback>
        </mc:AlternateContent>
      </w:r>
    </w:p>
    <w:p w:rsidR="00211241" w:rsidRPr="004311A7" w:rsidRDefault="006B315F" w:rsidP="006B315F">
      <w:pPr>
        <w:tabs>
          <w:tab w:val="left" w:pos="6630"/>
        </w:tabs>
        <w:rPr>
          <w:rFonts w:ascii="Calibri" w:hAnsi="Calibri" w:cs="Calibri"/>
          <w:sz w:val="22"/>
          <w:szCs w:val="22"/>
        </w:rPr>
      </w:pPr>
      <w:r w:rsidRPr="004311A7">
        <w:rPr>
          <w:rFonts w:ascii="Calibri" w:hAnsi="Calibri" w:cs="Calibri"/>
          <w:sz w:val="22"/>
          <w:szCs w:val="22"/>
        </w:rPr>
        <w:tab/>
      </w:r>
    </w:p>
    <w:p w:rsidR="00170620" w:rsidRPr="004311A7" w:rsidRDefault="00170620" w:rsidP="00BC285F">
      <w:pPr>
        <w:rPr>
          <w:rFonts w:ascii="Calibri" w:hAnsi="Calibri" w:cs="Calibri"/>
          <w:sz w:val="22"/>
          <w:szCs w:val="22"/>
        </w:rPr>
      </w:pPr>
    </w:p>
    <w:p w:rsidR="00494DD3" w:rsidRPr="004311A7" w:rsidRDefault="00494DD3" w:rsidP="00BC285F">
      <w:pPr>
        <w:rPr>
          <w:rFonts w:ascii="Calibri" w:hAnsi="Calibri" w:cs="Calibri"/>
          <w:sz w:val="22"/>
          <w:szCs w:val="22"/>
        </w:rPr>
      </w:pPr>
    </w:p>
    <w:p w:rsidR="00494DD3" w:rsidRPr="004311A7" w:rsidRDefault="00494DD3" w:rsidP="00BC285F">
      <w:pPr>
        <w:rPr>
          <w:rFonts w:ascii="Calibri" w:hAnsi="Calibri" w:cs="Calibri"/>
          <w:sz w:val="22"/>
          <w:szCs w:val="22"/>
        </w:rPr>
      </w:pPr>
    </w:p>
    <w:p w:rsidR="00494DD3" w:rsidRPr="004311A7" w:rsidRDefault="005B269C" w:rsidP="00082516">
      <w:pPr>
        <w:tabs>
          <w:tab w:val="left" w:pos="7410"/>
        </w:tabs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148590</wp:posOffset>
                </wp:positionV>
                <wp:extent cx="228600" cy="9525"/>
                <wp:effectExtent l="0" t="57150" r="19050" b="66675"/>
                <wp:wrapNone/>
                <wp:docPr id="105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EEDA1" id="Line 43" o:spid="_x0000_s1026" style="position:absolute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1.7pt" to="261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">
                <v:stroke endarrow="block"/>
              </v:line>
            </w:pict>
          </mc:Fallback>
        </mc:AlternateContent>
      </w:r>
      <w:r w:rsidR="00082516" w:rsidRPr="004311A7">
        <w:rPr>
          <w:rFonts w:ascii="Calibri" w:hAnsi="Calibri" w:cs="Calibri"/>
          <w:sz w:val="22"/>
          <w:szCs w:val="22"/>
        </w:rPr>
        <w:tab/>
      </w:r>
    </w:p>
    <w:p w:rsidR="00446727" w:rsidRPr="004311A7" w:rsidRDefault="00446727" w:rsidP="00BC285F">
      <w:pPr>
        <w:rPr>
          <w:rFonts w:ascii="Calibri" w:hAnsi="Calibri" w:cs="Calibri"/>
          <w:sz w:val="22"/>
          <w:szCs w:val="22"/>
        </w:rPr>
      </w:pPr>
    </w:p>
    <w:p w:rsidR="006B315F" w:rsidRPr="004311A7" w:rsidRDefault="006B315F" w:rsidP="00BC285F">
      <w:pPr>
        <w:rPr>
          <w:rFonts w:ascii="Calibri" w:hAnsi="Calibri" w:cs="Calibri"/>
          <w:sz w:val="22"/>
          <w:szCs w:val="22"/>
        </w:rPr>
      </w:pPr>
    </w:p>
    <w:p w:rsidR="006B315F" w:rsidRPr="004311A7" w:rsidRDefault="004F0354" w:rsidP="004F0354">
      <w:pPr>
        <w:tabs>
          <w:tab w:val="left" w:pos="7020"/>
        </w:tabs>
        <w:rPr>
          <w:rFonts w:ascii="Calibri" w:hAnsi="Calibri" w:cs="Calibri"/>
          <w:sz w:val="22"/>
          <w:szCs w:val="22"/>
        </w:rPr>
      </w:pPr>
      <w:r w:rsidRPr="004311A7">
        <w:rPr>
          <w:rFonts w:ascii="Calibri" w:hAnsi="Calibri" w:cs="Calibri"/>
          <w:sz w:val="22"/>
          <w:szCs w:val="22"/>
        </w:rPr>
        <w:tab/>
      </w:r>
    </w:p>
    <w:p w:rsidR="006B315F" w:rsidRPr="004311A7" w:rsidRDefault="006B315F" w:rsidP="00BC285F">
      <w:pPr>
        <w:rPr>
          <w:rFonts w:ascii="Calibri" w:hAnsi="Calibri" w:cs="Calibri"/>
          <w:sz w:val="22"/>
          <w:szCs w:val="22"/>
        </w:rPr>
      </w:pPr>
    </w:p>
    <w:p w:rsidR="006B315F" w:rsidRPr="004311A7" w:rsidRDefault="006B315F" w:rsidP="00BC285F">
      <w:pPr>
        <w:rPr>
          <w:rFonts w:ascii="Calibri" w:hAnsi="Calibri" w:cs="Calibri"/>
          <w:sz w:val="22"/>
          <w:szCs w:val="22"/>
        </w:rPr>
      </w:pPr>
    </w:p>
    <w:p w:rsidR="006B315F" w:rsidRPr="004311A7" w:rsidRDefault="006B315F" w:rsidP="00BC285F">
      <w:pPr>
        <w:rPr>
          <w:rFonts w:ascii="Calibri" w:hAnsi="Calibri" w:cs="Calibri"/>
          <w:sz w:val="22"/>
          <w:szCs w:val="22"/>
        </w:rPr>
      </w:pPr>
    </w:p>
    <w:p w:rsidR="006B315F" w:rsidRPr="004311A7" w:rsidRDefault="006B315F" w:rsidP="00BC285F">
      <w:pPr>
        <w:rPr>
          <w:rFonts w:ascii="Calibri" w:hAnsi="Calibri" w:cs="Calibri"/>
          <w:sz w:val="22"/>
          <w:szCs w:val="22"/>
        </w:rPr>
      </w:pPr>
    </w:p>
    <w:p w:rsidR="006B315F" w:rsidRPr="004311A7" w:rsidRDefault="006B315F" w:rsidP="00BC285F">
      <w:pPr>
        <w:rPr>
          <w:rFonts w:ascii="Calibri" w:hAnsi="Calibri" w:cs="Calibri"/>
          <w:sz w:val="22"/>
          <w:szCs w:val="22"/>
        </w:rPr>
      </w:pPr>
    </w:p>
    <w:p w:rsidR="006B315F" w:rsidRPr="004311A7" w:rsidRDefault="006B315F" w:rsidP="00BC285F">
      <w:pPr>
        <w:rPr>
          <w:rFonts w:ascii="Calibri" w:hAnsi="Calibri" w:cs="Calibri"/>
          <w:sz w:val="22"/>
          <w:szCs w:val="22"/>
        </w:rPr>
      </w:pPr>
    </w:p>
    <w:p w:rsidR="006B315F" w:rsidRPr="004311A7" w:rsidRDefault="006B315F" w:rsidP="00BC285F">
      <w:pPr>
        <w:rPr>
          <w:rFonts w:ascii="Calibri" w:hAnsi="Calibri" w:cs="Calibri"/>
          <w:sz w:val="22"/>
          <w:szCs w:val="22"/>
        </w:rPr>
      </w:pPr>
    </w:p>
    <w:p w:rsidR="00EC041B" w:rsidRPr="004311A7" w:rsidRDefault="00EC041B" w:rsidP="00BC285F">
      <w:pPr>
        <w:rPr>
          <w:rFonts w:ascii="Calibri" w:hAnsi="Calibri" w:cs="Calibri"/>
          <w:sz w:val="22"/>
          <w:szCs w:val="22"/>
        </w:rPr>
      </w:pPr>
    </w:p>
    <w:p w:rsidR="002A714D" w:rsidRPr="004311A7" w:rsidRDefault="002A714D" w:rsidP="00BC285F">
      <w:pPr>
        <w:rPr>
          <w:rFonts w:ascii="Calibri" w:hAnsi="Calibri" w:cs="Calibri"/>
          <w:sz w:val="22"/>
          <w:szCs w:val="22"/>
        </w:rPr>
      </w:pPr>
    </w:p>
    <w:p w:rsidR="00EC041B" w:rsidRPr="004311A7" w:rsidRDefault="00EC041B" w:rsidP="00BC285F">
      <w:pPr>
        <w:rPr>
          <w:rFonts w:ascii="Calibri" w:hAnsi="Calibri" w:cs="Calibri"/>
          <w:sz w:val="22"/>
          <w:szCs w:val="22"/>
        </w:rPr>
      </w:pPr>
    </w:p>
    <w:p w:rsidR="00CD70B5" w:rsidRPr="004311A7" w:rsidRDefault="005B269C" w:rsidP="00BC285F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-90170</wp:posOffset>
                </wp:positionV>
                <wp:extent cx="6403975" cy="342900"/>
                <wp:effectExtent l="57150" t="38100" r="34925" b="57150"/>
                <wp:wrapNone/>
                <wp:docPr id="10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3975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A4F18" w:rsidRPr="004311A7" w:rsidRDefault="003A4F18" w:rsidP="00506CE1">
                            <w:pPr>
                              <w:jc w:val="center"/>
                              <w:rPr>
                                <w:rFonts w:ascii="Calibri" w:hAnsi="Calibri" w:cs="Calibri"/>
                                <w:i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Collecting Information </w:t>
                            </w:r>
                            <w:r w:rsidRPr="004311A7">
                              <w:rPr>
                                <w:rFonts w:ascii="Calibri" w:hAnsi="Calibri" w:cs="Calibri"/>
                                <w:i/>
                                <w:sz w:val="22"/>
                                <w:szCs w:val="22"/>
                              </w:rPr>
                              <w:t>cont.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55" type="#_x0000_t202" style="position:absolute;margin-left:0;margin-top:-7.1pt;width:504.25pt;height:27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" fillcolor="#d9d9d9" stroked="f">
                <v:shadow on="t" color="black" opacity="24903f" origin=",.5" offset="0,.55556mm"/>
                <v:textbox>
                  <w:txbxContent>
                    <w:p w:rsidR="003A4F18" w:rsidRPr="004311A7" w:rsidRDefault="003A4F18" w:rsidP="00506CE1">
                      <w:pPr>
                        <w:jc w:val="center"/>
                        <w:rPr>
                          <w:rFonts w:ascii="Calibri" w:hAnsi="Calibri" w:cs="Calibri"/>
                          <w:i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Collecting Information </w:t>
                      </w:r>
                      <w:r w:rsidRPr="004311A7">
                        <w:rPr>
                          <w:rFonts w:ascii="Calibri" w:hAnsi="Calibri" w:cs="Calibri"/>
                          <w:i/>
                          <w:sz w:val="22"/>
                          <w:szCs w:val="22"/>
                        </w:rPr>
                        <w:t>cont.</w:t>
                      </w:r>
                    </w:p>
                  </w:txbxContent>
                </v:textbox>
              </v:shape>
            </w:pict>
          </mc:Fallback>
        </mc:AlternateContent>
      </w:r>
    </w:p>
    <w:p w:rsidR="006B315F" w:rsidRPr="004311A7" w:rsidRDefault="006B315F" w:rsidP="00BC285F">
      <w:pPr>
        <w:rPr>
          <w:rFonts w:ascii="Calibri" w:hAnsi="Calibri" w:cs="Calibri"/>
          <w:sz w:val="22"/>
          <w:szCs w:val="22"/>
        </w:rPr>
      </w:pPr>
    </w:p>
    <w:p w:rsidR="00BC285F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</wp:posOffset>
                </wp:positionV>
                <wp:extent cx="3314700" cy="339090"/>
                <wp:effectExtent l="95250" t="57150" r="76200" b="99060"/>
                <wp:wrapNone/>
                <wp:docPr id="10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33909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/>
                      </wps:spPr>
                      <wps:txbx>
                        <w:txbxContent>
                          <w:p w:rsidR="003A4F18" w:rsidRPr="004311A7" w:rsidRDefault="003A4F18" w:rsidP="0026425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Service users’ rights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56" type="#_x0000_t202" style="position:absolute;margin-left:126pt;margin-top:1.2pt;width:261pt;height:26.7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" fillcolor="#d9d9d9" stroked="f">
                <v:shadow on="t" color="black" opacity="20971f" offset="0,2.2pt"/>
                <v:textbox>
                  <w:txbxContent>
                    <w:p w:rsidR="003A4F18" w:rsidRPr="004311A7" w:rsidRDefault="003A4F18" w:rsidP="0026425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Service users’ rights </w:t>
                      </w:r>
                    </w:p>
                  </w:txbxContent>
                </v:textbox>
              </v:shape>
            </w:pict>
          </mc:Fallback>
        </mc:AlternateContent>
      </w:r>
    </w:p>
    <w:p w:rsidR="00BC285F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8752" behindDoc="0" locked="0" layoutInCell="1" allowOverlap="1">
                <wp:simplePos x="0" y="0"/>
                <wp:positionH relativeFrom="column">
                  <wp:posOffset>3267074</wp:posOffset>
                </wp:positionH>
                <wp:positionV relativeFrom="paragraph">
                  <wp:posOffset>168910</wp:posOffset>
                </wp:positionV>
                <wp:extent cx="0" cy="180975"/>
                <wp:effectExtent l="0" t="0" r="0" b="9525"/>
                <wp:wrapNone/>
                <wp:docPr id="102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A5E48" id="Line 96" o:spid="_x0000_s1026" style="position:absolute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7.25pt,13.3pt" to="257.2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"/>
            </w:pict>
          </mc:Fallback>
        </mc:AlternateContent>
      </w:r>
    </w:p>
    <w:p w:rsidR="00BC285F" w:rsidRPr="004311A7" w:rsidRDefault="005C37DF" w:rsidP="00BC285F">
      <w:pPr>
        <w:rPr>
          <w:rFonts w:ascii="Calibri" w:hAnsi="Calibri" w:cs="Calibri"/>
        </w:rPr>
      </w:pPr>
      <w:r w:rsidRPr="004311A7">
        <w:rPr>
          <w:rFonts w:ascii="Calibri" w:hAnsi="Calibri" w:cs="Calibri"/>
        </w:rPr>
        <w:t xml:space="preserve"> </w:t>
      </w:r>
    </w:p>
    <w:p w:rsidR="00BC285F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114300</wp:posOffset>
                </wp:positionV>
                <wp:extent cx="3136900" cy="2752725"/>
                <wp:effectExtent l="57150" t="57150" r="82550" b="104775"/>
                <wp:wrapNone/>
                <wp:docPr id="10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527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BD3334">
                            <w:pPr>
                              <w:jc w:val="both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Correcting service users ‘records:</w:t>
                            </w:r>
                          </w:p>
                          <w:p w:rsidR="003A4F18" w:rsidRPr="004311A7" w:rsidRDefault="003A4F18" w:rsidP="002E518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I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f records are incorrect – the record has to be corrected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2E5188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 xml:space="preserve">Service users are entitled to request: </w:t>
                            </w:r>
                          </w:p>
                          <w:p w:rsidR="003A4F18" w:rsidRPr="004311A7" w:rsidRDefault="003A4F18" w:rsidP="003F13E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That the information about them is corrected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3F13E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The correction will be attached to the service user’s record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</w:t>
                            </w:r>
                          </w:p>
                          <w:p w:rsidR="003A4F18" w:rsidRPr="004311A7" w:rsidRDefault="003A4F18" w:rsidP="00932349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The service user is informed of the correction made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932349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</w:p>
                          <w:p w:rsidR="003A4F18" w:rsidRDefault="003A4F18" w:rsidP="00BB02B1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The correction will be communicated to other service providers that keep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the incorrect 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information about the service user.</w:t>
                            </w:r>
                          </w:p>
                          <w:p w:rsidR="003A4F18" w:rsidRPr="00BB02B1" w:rsidRDefault="003A4F18" w:rsidP="00BB02B1">
                            <w:pPr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</w:t>
                            </w:r>
                            <w:r w:rsidRPr="00BB02B1"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  <w:lang w:val="en-NZ"/>
                              </w:rPr>
                              <w:t>(Under some circumstances family members can request correction of information)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57" type="#_x0000_t202" style="position:absolute;margin-left:257.25pt;margin-top:9pt;width:247pt;height:216.7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BD3334">
                      <w:pPr>
                        <w:jc w:val="both"/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>Correcting service users ‘records:</w:t>
                      </w:r>
                    </w:p>
                    <w:p w:rsidR="003A4F18" w:rsidRPr="004311A7" w:rsidRDefault="003A4F18" w:rsidP="002E5188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I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f records are incorrect – the record has to be corrected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2E5188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 xml:space="preserve">Service users are entitled to request: </w:t>
                      </w:r>
                    </w:p>
                    <w:p w:rsidR="003A4F18" w:rsidRPr="004311A7" w:rsidRDefault="003A4F18" w:rsidP="003F13E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That the information about them is corrected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3F13E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The correction will be attached to the service user’s record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</w:t>
                      </w:r>
                    </w:p>
                    <w:p w:rsidR="003A4F18" w:rsidRPr="004311A7" w:rsidRDefault="003A4F18" w:rsidP="00932349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The service user is informed of the correction made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932349">
                      <w:pP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</w:p>
                    <w:p w:rsidR="003A4F18" w:rsidRDefault="003A4F18" w:rsidP="00BB02B1">
                      <w:pP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The correction will be communicated to other service providers that keep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the incorrect 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information about the service user.</w:t>
                      </w:r>
                    </w:p>
                    <w:p w:rsidR="003A4F18" w:rsidRPr="00BB02B1" w:rsidRDefault="003A4F18" w:rsidP="00BB02B1">
                      <w:pPr>
                        <w:rPr>
                          <w:rFonts w:ascii="Calibri" w:hAnsi="Calibri" w:cs="Calibri"/>
                          <w:i/>
                          <w:sz w:val="20"/>
                          <w:szCs w:val="20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</w:t>
                      </w:r>
                      <w:r w:rsidRPr="00BB02B1">
                        <w:rPr>
                          <w:rFonts w:ascii="Calibri" w:hAnsi="Calibri" w:cs="Calibri"/>
                          <w:i/>
                          <w:sz w:val="20"/>
                          <w:szCs w:val="20"/>
                          <w:lang w:val="en-NZ"/>
                        </w:rPr>
                        <w:t>(Under some circumstances family members can request correction of information)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114300</wp:posOffset>
                </wp:positionV>
                <wp:extent cx="3048000" cy="2752725"/>
                <wp:effectExtent l="57150" t="57150" r="57150" b="104775"/>
                <wp:wrapNone/>
                <wp:docPr id="101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27527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26425F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The service user: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Can choose the people that are present when information about them is collected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Has the right to know the identity and role of the person collecting the information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Has the right to refuse being taped, videoed, photographed or being used in teaching/ supervision sessions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Will have their cultural needs considered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Will not be exposed to inducements which could be regarded undue influence. Example:  offering gifts to participate in research or in exchange of providing information (reward for participation in health research should be approved by an ‘</w:t>
                            </w:r>
                            <w:hyperlink r:id="rId39" w:history="1">
                              <w:r w:rsidRPr="004311A7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  <w:lang w:val="en-NZ"/>
                                </w:rPr>
                                <w:t>ethics committee</w:t>
                              </w:r>
                            </w:hyperlink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’)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58" type="#_x0000_t202" style="position:absolute;margin-left:9pt;margin-top:9pt;width:240pt;height:216.7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26425F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>The service user: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22"/>
                        </w:numPr>
                        <w:tabs>
                          <w:tab w:val="clear" w:pos="360"/>
                        </w:tabs>
                        <w:ind w:left="180" w:hanging="180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Can choose the people that are present when information about them is collected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22"/>
                        </w:numPr>
                        <w:tabs>
                          <w:tab w:val="clear" w:pos="360"/>
                        </w:tabs>
                        <w:ind w:left="180" w:hanging="180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Has the right to know the identity and role of the person collecting the information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22"/>
                        </w:numPr>
                        <w:tabs>
                          <w:tab w:val="clear" w:pos="360"/>
                        </w:tabs>
                        <w:ind w:left="180" w:hanging="180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Has the right to refuse being taped, videoed, photographed or being used in teaching/ supervision sessions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22"/>
                        </w:numPr>
                        <w:tabs>
                          <w:tab w:val="clear" w:pos="360"/>
                        </w:tabs>
                        <w:ind w:left="180" w:hanging="180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Will have their cultural needs considered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22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Will not be exposed to inducements which could be regarded undue influence. Example:  offering gifts to participate in research or in exchange of providing information (reward for participation in health research should be approved by an ‘</w:t>
                      </w:r>
                      <w:hyperlink r:id="rId40" w:history="1">
                        <w:r w:rsidRPr="004311A7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  <w:lang w:val="en-NZ"/>
                          </w:rPr>
                          <w:t>ethics committee</w:t>
                        </w:r>
                      </w:hyperlink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’)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-3176</wp:posOffset>
                </wp:positionV>
                <wp:extent cx="3657600" cy="0"/>
                <wp:effectExtent l="0" t="0" r="0" b="0"/>
                <wp:wrapNone/>
                <wp:docPr id="99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D763D" id="Line 9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7pt,-.25pt" to="40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MsY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>
                <wp:simplePos x="0" y="0"/>
                <wp:positionH relativeFrom="column">
                  <wp:posOffset>1485899</wp:posOffset>
                </wp:positionH>
                <wp:positionV relativeFrom="paragraph">
                  <wp:posOffset>-3175</wp:posOffset>
                </wp:positionV>
                <wp:extent cx="0" cy="114300"/>
                <wp:effectExtent l="76200" t="0" r="38100" b="38100"/>
                <wp:wrapNone/>
                <wp:docPr id="98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BCB134" id="Line 98" o:spid="_x0000_s1026" style="position:absolute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7pt,-.25pt" to="117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>
                <wp:simplePos x="0" y="0"/>
                <wp:positionH relativeFrom="column">
                  <wp:posOffset>5143499</wp:posOffset>
                </wp:positionH>
                <wp:positionV relativeFrom="paragraph">
                  <wp:posOffset>-3175</wp:posOffset>
                </wp:positionV>
                <wp:extent cx="0" cy="114300"/>
                <wp:effectExtent l="76200" t="0" r="38100" b="38100"/>
                <wp:wrapNone/>
                <wp:docPr id="97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F5A3D" id="Line 97" o:spid="_x0000_s1026" style="position:absolute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5pt,-.25pt" to="40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">
                <v:stroke endarrow="block"/>
              </v:line>
            </w:pict>
          </mc:Fallback>
        </mc:AlternateContent>
      </w:r>
    </w:p>
    <w:p w:rsidR="0026425F" w:rsidRPr="004311A7" w:rsidRDefault="0026425F" w:rsidP="00BC285F">
      <w:pPr>
        <w:rPr>
          <w:rFonts w:ascii="Calibri" w:hAnsi="Calibri" w:cs="Calibri"/>
        </w:rPr>
      </w:pPr>
    </w:p>
    <w:p w:rsidR="0026425F" w:rsidRPr="004311A7" w:rsidRDefault="0026425F" w:rsidP="00BC285F">
      <w:pPr>
        <w:rPr>
          <w:rFonts w:ascii="Calibri" w:hAnsi="Calibri" w:cs="Calibri"/>
        </w:rPr>
      </w:pPr>
    </w:p>
    <w:p w:rsidR="0026425F" w:rsidRPr="004311A7" w:rsidRDefault="0026425F" w:rsidP="00BC285F">
      <w:pPr>
        <w:rPr>
          <w:rFonts w:ascii="Calibri" w:hAnsi="Calibri" w:cs="Calibri"/>
        </w:rPr>
      </w:pPr>
    </w:p>
    <w:p w:rsidR="0026425F" w:rsidRPr="004311A7" w:rsidRDefault="0026425F" w:rsidP="00BC285F">
      <w:pPr>
        <w:rPr>
          <w:rFonts w:ascii="Calibri" w:hAnsi="Calibri" w:cs="Calibri"/>
        </w:rPr>
      </w:pPr>
    </w:p>
    <w:p w:rsidR="0026425F" w:rsidRPr="004311A7" w:rsidRDefault="0026425F" w:rsidP="00BC285F">
      <w:pPr>
        <w:rPr>
          <w:rFonts w:ascii="Calibri" w:hAnsi="Calibri" w:cs="Calibri"/>
        </w:rPr>
      </w:pPr>
    </w:p>
    <w:p w:rsidR="0026425F" w:rsidRPr="004311A7" w:rsidRDefault="0026425F" w:rsidP="00BC285F">
      <w:pPr>
        <w:rPr>
          <w:rFonts w:ascii="Calibri" w:hAnsi="Calibri" w:cs="Calibri"/>
        </w:rPr>
      </w:pPr>
    </w:p>
    <w:p w:rsidR="0026425F" w:rsidRPr="004311A7" w:rsidRDefault="0026425F" w:rsidP="00BC285F">
      <w:pPr>
        <w:rPr>
          <w:rFonts w:ascii="Calibri" w:hAnsi="Calibri" w:cs="Calibri"/>
        </w:rPr>
      </w:pPr>
    </w:p>
    <w:p w:rsidR="0026425F" w:rsidRPr="004311A7" w:rsidRDefault="0026425F" w:rsidP="00BC285F">
      <w:pPr>
        <w:rPr>
          <w:rFonts w:ascii="Calibri" w:hAnsi="Calibri" w:cs="Calibri"/>
        </w:rPr>
      </w:pPr>
    </w:p>
    <w:p w:rsidR="0026425F" w:rsidRPr="004311A7" w:rsidRDefault="0026425F" w:rsidP="00BC285F">
      <w:pPr>
        <w:rPr>
          <w:rFonts w:ascii="Calibri" w:hAnsi="Calibri" w:cs="Calibri"/>
        </w:rPr>
      </w:pPr>
    </w:p>
    <w:p w:rsidR="0026425F" w:rsidRPr="004311A7" w:rsidRDefault="0026425F" w:rsidP="00BC285F">
      <w:pPr>
        <w:rPr>
          <w:rFonts w:ascii="Calibri" w:hAnsi="Calibri" w:cs="Calibri"/>
        </w:rPr>
      </w:pPr>
    </w:p>
    <w:p w:rsidR="0026425F" w:rsidRPr="004311A7" w:rsidRDefault="0026425F" w:rsidP="00BC285F">
      <w:pPr>
        <w:rPr>
          <w:rFonts w:ascii="Calibri" w:hAnsi="Calibri" w:cs="Calibri"/>
        </w:rPr>
      </w:pPr>
    </w:p>
    <w:p w:rsidR="0026425F" w:rsidRPr="004311A7" w:rsidRDefault="0026425F" w:rsidP="00BC285F">
      <w:pPr>
        <w:rPr>
          <w:rFonts w:ascii="Calibri" w:hAnsi="Calibri" w:cs="Calibri"/>
        </w:rPr>
      </w:pPr>
    </w:p>
    <w:p w:rsidR="0026425F" w:rsidRPr="004311A7" w:rsidRDefault="0026425F" w:rsidP="00BC285F">
      <w:pPr>
        <w:rPr>
          <w:rFonts w:ascii="Calibri" w:hAnsi="Calibri" w:cs="Calibri"/>
        </w:rPr>
      </w:pPr>
    </w:p>
    <w:p w:rsidR="002650A2" w:rsidRPr="004311A7" w:rsidRDefault="002650A2" w:rsidP="00BC285F">
      <w:pPr>
        <w:rPr>
          <w:rFonts w:ascii="Calibri" w:hAnsi="Calibri" w:cs="Calibri"/>
        </w:rPr>
      </w:pPr>
    </w:p>
    <w:p w:rsidR="002650A2" w:rsidRPr="004311A7" w:rsidRDefault="00457301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45792" behindDoc="0" locked="0" layoutInCell="1" allowOverlap="1" wp14:anchorId="15AAF668" wp14:editId="5ABBC141">
                <wp:simplePos x="0" y="0"/>
                <wp:positionH relativeFrom="column">
                  <wp:posOffset>1600200</wp:posOffset>
                </wp:positionH>
                <wp:positionV relativeFrom="paragraph">
                  <wp:posOffset>83185</wp:posOffset>
                </wp:positionV>
                <wp:extent cx="0" cy="142875"/>
                <wp:effectExtent l="76200" t="0" r="38100" b="28575"/>
                <wp:wrapNone/>
                <wp:docPr id="34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3EB32D" id="Line 22" o:spid="_x0000_s1026" style="position:absolute;z-index:251745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6pt,6.55pt" to="126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47840" behindDoc="0" locked="0" layoutInCell="1" allowOverlap="1" wp14:anchorId="15AAF668" wp14:editId="5ABBC141">
                <wp:simplePos x="0" y="0"/>
                <wp:positionH relativeFrom="column">
                  <wp:posOffset>4819650</wp:posOffset>
                </wp:positionH>
                <wp:positionV relativeFrom="paragraph">
                  <wp:posOffset>83185</wp:posOffset>
                </wp:positionV>
                <wp:extent cx="0" cy="142875"/>
                <wp:effectExtent l="76200" t="0" r="38100" b="28575"/>
                <wp:wrapNone/>
                <wp:docPr id="34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57A06E" id="Line 22" o:spid="_x0000_s1026" style="position:absolute;z-index:251747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9.5pt,6.55pt" to="379.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">
                <v:stroke endarrow="block"/>
              </v:line>
            </w:pict>
          </mc:Fallback>
        </mc:AlternateContent>
      </w:r>
    </w:p>
    <w:p w:rsidR="0026425F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33655</wp:posOffset>
                </wp:positionV>
                <wp:extent cx="6286500" cy="523875"/>
                <wp:effectExtent l="57150" t="38100" r="57150" b="85725"/>
                <wp:wrapNone/>
                <wp:docPr id="96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5238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A4F18" w:rsidRDefault="003A4F18" w:rsidP="00EF710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41" w:history="1">
                              <w:r w:rsidRPr="007C4004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Accessing r</w:t>
                              </w:r>
                              <w:r w:rsidRPr="007C4004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e</w:t>
                              </w:r>
                              <w:r w:rsidRPr="007C4004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cords</w:t>
                              </w:r>
                            </w:hyperlink>
                          </w:p>
                          <w:p w:rsidR="003A4F18" w:rsidRPr="00580915" w:rsidRDefault="003A4F18" w:rsidP="00EF7106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59" type="#_x0000_t202" style="position:absolute;margin-left:9pt;margin-top:2.65pt;width:495pt;height:41.2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" fillcolor="#d9d9d9" stroked="f">
                <v:shadow on="t" color="black" opacity="24903f" origin=",.5" offset="0,.55556mm"/>
                <v:textbox>
                  <w:txbxContent>
                    <w:p w:rsidR="003A4F18" w:rsidRDefault="003A4F18" w:rsidP="00EF7106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hyperlink r:id="rId42" w:history="1">
                        <w:r w:rsidRPr="007C4004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Accessing r</w:t>
                        </w:r>
                        <w:r w:rsidRPr="007C4004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e</w:t>
                        </w:r>
                        <w:r w:rsidRPr="007C4004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cords</w:t>
                        </w:r>
                      </w:hyperlink>
                    </w:p>
                    <w:p w:rsidR="003A4F18" w:rsidRPr="00580915" w:rsidRDefault="003A4F18" w:rsidP="00EF7106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90EC3" w:rsidRPr="004311A7" w:rsidRDefault="007C4004" w:rsidP="00BC285F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101600</wp:posOffset>
                </wp:positionV>
                <wp:extent cx="6286500" cy="2571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257175"/>
                        </a:xfrm>
                        <a:prstGeom prst="rect">
                          <a:avLst/>
                        </a:prstGeom>
                        <a:solidFill>
                          <a:srgbClr val="FF7757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F18" w:rsidRPr="007C4004" w:rsidRDefault="003A4F18" w:rsidP="007C400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7C400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  <w:t>ONLY THE PRIVACY OFFICER WILL PROCESS REQUEST FOR ACCESS TO RECORDS &amp;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9pt;margin-top:8pt;width:495pt;height:20.2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" fillcolor="#ff7757" strokeweight=".5pt">
                <v:textbox>
                  <w:txbxContent>
                    <w:p w:rsidR="003A4F18" w:rsidRPr="007C4004" w:rsidRDefault="003A4F18" w:rsidP="007C4004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7C400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>ONLY THE PRIVACY OFFICER WILL PROCESS REQUEST FOR ACCESS TO RECORDS &amp;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48173A" w:rsidRPr="004311A7" w:rsidRDefault="00457301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51936" behindDoc="0" locked="0" layoutInCell="1" allowOverlap="1" wp14:anchorId="15AAF668" wp14:editId="5ABBC141">
                <wp:simplePos x="0" y="0"/>
                <wp:positionH relativeFrom="column">
                  <wp:posOffset>4791075</wp:posOffset>
                </wp:positionH>
                <wp:positionV relativeFrom="paragraph">
                  <wp:posOffset>172720</wp:posOffset>
                </wp:positionV>
                <wp:extent cx="0" cy="142875"/>
                <wp:effectExtent l="76200" t="0" r="38100" b="28575"/>
                <wp:wrapNone/>
                <wp:docPr id="34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7A55EF" id="Line 22" o:spid="_x0000_s1026" style="position:absolute;z-index:251751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7.25pt,13.6pt" to="377.2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49888" behindDoc="0" locked="0" layoutInCell="1" allowOverlap="1" wp14:anchorId="15AAF668" wp14:editId="5ABBC141">
                <wp:simplePos x="0" y="0"/>
                <wp:positionH relativeFrom="column">
                  <wp:posOffset>1657350</wp:posOffset>
                </wp:positionH>
                <wp:positionV relativeFrom="paragraph">
                  <wp:posOffset>180975</wp:posOffset>
                </wp:positionV>
                <wp:extent cx="0" cy="142875"/>
                <wp:effectExtent l="76200" t="0" r="38100" b="28575"/>
                <wp:wrapNone/>
                <wp:docPr id="34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D9FEF0" id="Line 22" o:spid="_x0000_s1026" style="position:absolute;z-index:251749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0.5pt,14.25pt" to="130.5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">
                <v:stroke endarrow="block"/>
              </v:line>
            </w:pict>
          </mc:Fallback>
        </mc:AlternateContent>
      </w:r>
    </w:p>
    <w:p w:rsidR="0074498C" w:rsidRPr="004311A7" w:rsidRDefault="00457301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139065</wp:posOffset>
                </wp:positionV>
                <wp:extent cx="3133725" cy="352425"/>
                <wp:effectExtent l="0" t="0" r="9525" b="9525"/>
                <wp:wrapNone/>
                <wp:docPr id="94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3524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9E185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hyperlink r:id="rId43" w:history="1">
                              <w:r w:rsidRPr="00322394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Processing the Request</w:t>
                              </w:r>
                            </w:hyperlink>
                          </w:p>
                          <w:p w:rsidR="003A4F18" w:rsidRPr="00915C21" w:rsidRDefault="003A4F18" w:rsidP="00915C21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1" type="#_x0000_t202" style="position:absolute;margin-left:257.25pt;margin-top:10.95pt;width:246.75pt;height:27.7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" fillcolor="#f2f2f2" stroked="f">
                <v:textbox>
                  <w:txbxContent>
                    <w:p w:rsidR="003A4F18" w:rsidRPr="004311A7" w:rsidRDefault="003A4F18" w:rsidP="009E1856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hyperlink r:id="rId44" w:history="1">
                        <w:r w:rsidRPr="00322394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Processing the Request</w:t>
                        </w:r>
                      </w:hyperlink>
                    </w:p>
                    <w:p w:rsidR="003A4F18" w:rsidRPr="00915C21" w:rsidRDefault="003A4F18" w:rsidP="00915C21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129540</wp:posOffset>
                </wp:positionV>
                <wp:extent cx="3048000" cy="247650"/>
                <wp:effectExtent l="0" t="0" r="38100" b="38100"/>
                <wp:wrapNone/>
                <wp:docPr id="93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2476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Pr="004311A7" w:rsidRDefault="003A4F18" w:rsidP="009D5CE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hyperlink r:id="rId45" w:history="1">
                              <w:r w:rsidRPr="007C4004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Requesting records/information</w:t>
                              </w:r>
                            </w:hyperlink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2" type="#_x0000_t202" style="position:absolute;margin-left:9pt;margin-top:10.2pt;width:240pt;height:19.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" fillcolor="#d9d9d9" stroked="f">
                <v:shadow on="t" opacity=".5"/>
                <v:textbox>
                  <w:txbxContent>
                    <w:p w:rsidR="003A4F18" w:rsidRPr="004311A7" w:rsidRDefault="003A4F18" w:rsidP="009D5CE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hyperlink r:id="rId46" w:history="1">
                        <w:r w:rsidRPr="007C4004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Requesting records/information</w:t>
                        </w:r>
                      </w:hyperlink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BA21D3" w:rsidRPr="004311A7" w:rsidRDefault="00BA21D3" w:rsidP="00BC285F">
      <w:pPr>
        <w:rPr>
          <w:rFonts w:ascii="Calibri" w:hAnsi="Calibri" w:cs="Calibri"/>
        </w:rPr>
      </w:pPr>
    </w:p>
    <w:p w:rsidR="00BA21D3" w:rsidRPr="004311A7" w:rsidRDefault="00322394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62230</wp:posOffset>
                </wp:positionV>
                <wp:extent cx="3136900" cy="285750"/>
                <wp:effectExtent l="0" t="0" r="6350" b="0"/>
                <wp:wrapNone/>
                <wp:docPr id="89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9E185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Within 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0</w:t>
                            </w: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days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3" type="#_x0000_t202" style="position:absolute;margin-left:257.25pt;margin-top:4.9pt;width:247pt;height:22.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" fillcolor="#bcbcbc" stroked="f">
                <v:fill color2="#ededed" rotate="t" angle="180" colors="0 #bcbcbc;22938f #d0d0d0;1 #ededed" focus="100%" type="gradient"/>
                <v:textbox>
                  <w:txbxContent>
                    <w:p w:rsidR="003A4F18" w:rsidRPr="004311A7" w:rsidRDefault="003A4F18" w:rsidP="009E1856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Within 2</w:t>
                      </w: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0</w:t>
                      </w: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days</w:t>
                      </w:r>
                    </w:p>
                  </w:txbxContent>
                </v:textbox>
              </v:shape>
            </w:pict>
          </mc:Fallback>
        </mc:AlternateContent>
      </w:r>
      <w:r w:rsidR="005B269C"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36224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122554</wp:posOffset>
                </wp:positionV>
                <wp:extent cx="104775" cy="0"/>
                <wp:effectExtent l="0" t="76200" r="0" b="76200"/>
                <wp:wrapNone/>
                <wp:docPr id="87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81DBA6" id="Line 64" o:spid="_x0000_s1026" style="position:absolute;z-index:251636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9pt,9.65pt" to="257.2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">
                <v:stroke endarrow="block"/>
              </v:line>
            </w:pict>
          </mc:Fallback>
        </mc:AlternateContent>
      </w:r>
      <w:r w:rsidR="005B269C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8255</wp:posOffset>
                </wp:positionV>
                <wp:extent cx="3048000" cy="323850"/>
                <wp:effectExtent l="57150" t="38100" r="38100" b="57150"/>
                <wp:wrapNone/>
                <wp:docPr id="92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323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Pr="004311A7" w:rsidRDefault="003A4F18" w:rsidP="000F6D3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hyperlink r:id="rId47" w:history="1">
                              <w:r w:rsidRPr="004311A7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Privacy Officer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64" type="#_x0000_t202" style="position:absolute;margin-left:9pt;margin-top:.65pt;width:240pt;height:25.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A4F18" w:rsidRPr="004311A7" w:rsidRDefault="003A4F18" w:rsidP="000F6D36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hyperlink r:id="rId48" w:history="1">
                        <w:r w:rsidRPr="004311A7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Privacy Officer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BA21D3" w:rsidRPr="004311A7" w:rsidRDefault="00322394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3270250</wp:posOffset>
                </wp:positionH>
                <wp:positionV relativeFrom="paragraph">
                  <wp:posOffset>164465</wp:posOffset>
                </wp:positionV>
                <wp:extent cx="3133725" cy="295275"/>
                <wp:effectExtent l="57150" t="38100" r="47625" b="66675"/>
                <wp:wrapNone/>
                <wp:docPr id="9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Pr="004311A7" w:rsidRDefault="003A4F18" w:rsidP="009A3DB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Privacy Officer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5" type="#_x0000_t202" style="position:absolute;margin-left:257.5pt;margin-top:12.95pt;width:246.75pt;height:23.2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A4F18" w:rsidRPr="004311A7" w:rsidRDefault="003A4F18" w:rsidP="009A3DBA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Privacy Officer</w:t>
                      </w:r>
                    </w:p>
                  </w:txbxContent>
                </v:textbox>
              </v:shape>
            </w:pict>
          </mc:Fallback>
        </mc:AlternateContent>
      </w:r>
      <w:r w:rsidR="005B269C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144780</wp:posOffset>
                </wp:positionV>
                <wp:extent cx="3048000" cy="1028700"/>
                <wp:effectExtent l="76200" t="57150" r="57150" b="95250"/>
                <wp:wrapNone/>
                <wp:docPr id="90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028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0F6D36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Former and current service users are entitled: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To have access to their records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To request correction of their record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To make the request in writing or </w:t>
                            </w:r>
                            <w:r w:rsidRPr="007C4004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verbally.</w:t>
                            </w:r>
                          </w:p>
                          <w:p w:rsidR="003A4F18" w:rsidRPr="009D5CE1" w:rsidRDefault="003A4F18" w:rsidP="009D5CE1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6" type="#_x0000_t202" style="position:absolute;margin-left:9pt;margin-top:11.4pt;width:240pt;height:81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0F6D36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Former and current service users are entitled: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To have access to their records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To request correction of their record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To make the request in writing or </w:t>
                      </w:r>
                      <w:r w:rsidRPr="007C4004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>verbally.</w:t>
                      </w:r>
                    </w:p>
                    <w:p w:rsidR="003A4F18" w:rsidRPr="009D5CE1" w:rsidRDefault="003A4F18" w:rsidP="009D5CE1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6D36" w:rsidRPr="004311A7" w:rsidRDefault="000F6D36" w:rsidP="00BC285F">
      <w:pPr>
        <w:rPr>
          <w:rFonts w:ascii="Calibri" w:hAnsi="Calibri" w:cs="Calibri"/>
        </w:rPr>
      </w:pPr>
    </w:p>
    <w:p w:rsidR="00BA21D3" w:rsidRPr="004311A7" w:rsidRDefault="00322394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56032" behindDoc="0" locked="0" layoutInCell="1" allowOverlap="1" wp14:anchorId="53581DD5" wp14:editId="767D4526">
                <wp:simplePos x="0" y="0"/>
                <wp:positionH relativeFrom="column">
                  <wp:posOffset>4810125</wp:posOffset>
                </wp:positionH>
                <wp:positionV relativeFrom="paragraph">
                  <wp:posOffset>83820</wp:posOffset>
                </wp:positionV>
                <wp:extent cx="0" cy="142875"/>
                <wp:effectExtent l="76200" t="0" r="38100" b="28575"/>
                <wp:wrapNone/>
                <wp:docPr id="32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68A3E8" id="Line 22" o:spid="_x0000_s1026" style="position:absolute;z-index:251756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8.75pt,6.6pt" to="378.7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">
                <v:stroke endarrow="block"/>
              </v:line>
            </w:pict>
          </mc:Fallback>
        </mc:AlternateContent>
      </w:r>
    </w:p>
    <w:p w:rsidR="00BA21D3" w:rsidRPr="004311A7" w:rsidRDefault="00322394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60960</wp:posOffset>
                </wp:positionV>
                <wp:extent cx="3136900" cy="1704975"/>
                <wp:effectExtent l="76200" t="57150" r="101600" b="123825"/>
                <wp:wrapNone/>
                <wp:docPr id="88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17049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9A3DBA">
                            <w:pPr>
                              <w:jc w:val="both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Ensures:</w:t>
                            </w:r>
                          </w:p>
                          <w:p w:rsidR="003A4F18" w:rsidRPr="004311A7" w:rsidRDefault="003A4F18" w:rsidP="003F13E4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The identity of the person making the request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3F13E4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That the service user or his/her agent receives the information sought.</w:t>
                            </w:r>
                          </w:p>
                          <w:p w:rsidR="003A4F18" w:rsidRPr="004311A7" w:rsidRDefault="003A4F18" w:rsidP="003F13E4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That where a request is made by an agent a current written authority is sought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3F13E4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The service user is informed how the information will be released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9A3DBA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67" type="#_x0000_t202" style="position:absolute;margin-left:257.25pt;margin-top:4.8pt;width:247pt;height:134.2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9A3DBA">
                      <w:pPr>
                        <w:jc w:val="both"/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>Ensures:</w:t>
                      </w:r>
                    </w:p>
                    <w:p w:rsidR="003A4F18" w:rsidRPr="004311A7" w:rsidRDefault="003A4F18" w:rsidP="003F13E4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The identity of the person making the request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3F13E4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That the service user or his/her agent receives the information sought.</w:t>
                      </w:r>
                    </w:p>
                    <w:p w:rsidR="003A4F18" w:rsidRPr="004311A7" w:rsidRDefault="003A4F18" w:rsidP="003F13E4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That where a request is made by an agent a current written authority is sought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3F13E4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The service user is informed how the information will be released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9A3DBA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A21D3" w:rsidRPr="004311A7" w:rsidRDefault="00BA21D3" w:rsidP="00BC285F">
      <w:pPr>
        <w:rPr>
          <w:rFonts w:ascii="Calibri" w:hAnsi="Calibri" w:cs="Calibri"/>
        </w:rPr>
      </w:pPr>
    </w:p>
    <w:p w:rsidR="00BA21D3" w:rsidRPr="004311A7" w:rsidRDefault="00BA21D3" w:rsidP="00BC285F">
      <w:pPr>
        <w:rPr>
          <w:rFonts w:ascii="Calibri" w:hAnsi="Calibri" w:cs="Calibri"/>
        </w:rPr>
      </w:pPr>
    </w:p>
    <w:p w:rsidR="00BA21D3" w:rsidRPr="004311A7" w:rsidRDefault="00457301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43744" behindDoc="0" locked="0" layoutInCell="1" allowOverlap="1" wp14:anchorId="15AAF668" wp14:editId="5ABBC141">
                <wp:simplePos x="0" y="0"/>
                <wp:positionH relativeFrom="column">
                  <wp:posOffset>1600200</wp:posOffset>
                </wp:positionH>
                <wp:positionV relativeFrom="paragraph">
                  <wp:posOffset>57150</wp:posOffset>
                </wp:positionV>
                <wp:extent cx="0" cy="142875"/>
                <wp:effectExtent l="76200" t="0" r="38100" b="28575"/>
                <wp:wrapNone/>
                <wp:docPr id="340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63FAE6" id="Line 22" o:spid="_x0000_s1026" style="position:absolute;z-index:251743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6pt,4.5pt" to="126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">
                <v:stroke endarrow="block"/>
              </v:line>
            </w:pict>
          </mc:Fallback>
        </mc:AlternateContent>
      </w:r>
    </w:p>
    <w:p w:rsidR="00BA21D3" w:rsidRPr="004311A7" w:rsidRDefault="00457301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29845</wp:posOffset>
                </wp:positionV>
                <wp:extent cx="3048000" cy="990600"/>
                <wp:effectExtent l="76200" t="57150" r="76200" b="114300"/>
                <wp:wrapNone/>
                <wp:docPr id="86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990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The service user cannot take the original file away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Copies of the information sought can be provided to the service user (at no cost)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68" type="#_x0000_t202" style="position:absolute;margin-left:9pt;margin-top:2.35pt;width:240pt;height:78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E14CA6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The service user cannot take the original file away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Copies of the information sought can be provided to the service user (at no cost)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BC285F" w:rsidRPr="004311A7" w:rsidRDefault="00BC285F" w:rsidP="00BC285F">
      <w:pPr>
        <w:rPr>
          <w:rFonts w:ascii="Calibri" w:hAnsi="Calibri" w:cs="Calibri"/>
        </w:rPr>
      </w:pPr>
    </w:p>
    <w:p w:rsidR="009D5CE1" w:rsidRPr="004311A7" w:rsidRDefault="00457301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37248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170815</wp:posOffset>
                </wp:positionV>
                <wp:extent cx="104775" cy="0"/>
                <wp:effectExtent l="38100" t="76200" r="0" b="76200"/>
                <wp:wrapNone/>
                <wp:docPr id="85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C57281" id="Line 65" o:spid="_x0000_s1026" style="position:absolute;flip:x;z-index:251637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9pt,13.45pt" to="257.2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">
                <v:stroke endarrow="block"/>
              </v:line>
            </w:pict>
          </mc:Fallback>
        </mc:AlternateContent>
      </w:r>
    </w:p>
    <w:p w:rsidR="009D5CE1" w:rsidRPr="004311A7" w:rsidRDefault="009D5CE1" w:rsidP="00BC285F">
      <w:pPr>
        <w:rPr>
          <w:rFonts w:ascii="Calibri" w:hAnsi="Calibri" w:cs="Calibri"/>
        </w:rPr>
      </w:pPr>
    </w:p>
    <w:p w:rsidR="009D5CE1" w:rsidRPr="004311A7" w:rsidRDefault="009D5CE1" w:rsidP="00BC285F">
      <w:pPr>
        <w:rPr>
          <w:rFonts w:ascii="Calibri" w:hAnsi="Calibri" w:cs="Calibri"/>
        </w:rPr>
      </w:pPr>
    </w:p>
    <w:p w:rsidR="000F6D36" w:rsidRPr="004311A7" w:rsidRDefault="000F6D36" w:rsidP="00BC285F">
      <w:pPr>
        <w:rPr>
          <w:rFonts w:ascii="Calibri" w:hAnsi="Calibri" w:cs="Calibri"/>
        </w:rPr>
      </w:pPr>
    </w:p>
    <w:p w:rsidR="000F6D36" w:rsidRPr="004311A7" w:rsidRDefault="000F6D36" w:rsidP="00BC285F">
      <w:pPr>
        <w:rPr>
          <w:rFonts w:ascii="Calibri" w:hAnsi="Calibri" w:cs="Calibri"/>
        </w:rPr>
      </w:pPr>
    </w:p>
    <w:p w:rsidR="000F6D36" w:rsidRPr="004311A7" w:rsidRDefault="000F6D36" w:rsidP="00BC285F">
      <w:pPr>
        <w:rPr>
          <w:rFonts w:ascii="Calibri" w:hAnsi="Calibri" w:cs="Calibri"/>
        </w:rPr>
      </w:pPr>
    </w:p>
    <w:p w:rsidR="007F7A5D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-122556</wp:posOffset>
                </wp:positionV>
                <wp:extent cx="6381750" cy="523875"/>
                <wp:effectExtent l="57150" t="38100" r="57150" b="85725"/>
                <wp:wrapNone/>
                <wp:docPr id="84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5238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A4F18" w:rsidRDefault="003A4F18" w:rsidP="001F5CC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hyperlink r:id="rId49" w:history="1">
                              <w:r w:rsidRPr="008272FF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  <w:lang w:val="en-NZ"/>
                                </w:rPr>
                                <w:t>Disclosing information to agencies</w:t>
                              </w:r>
                            </w:hyperlink>
                            <w:r w:rsidRPr="008272FF">
                              <w:rPr>
                                <w:rFonts w:ascii="Calibri" w:hAnsi="Calibri" w:cs="Calibri"/>
                                <w:b/>
                                <w:noProof/>
                                <w:szCs w:val="22"/>
                                <w:lang w:val="en-NZ" w:eastAsia="en-NZ"/>
                              </w:rPr>
                              <w:drawing>
                                <wp:inline distT="0" distB="0" distL="0" distR="0" wp14:anchorId="793F5D50" wp14:editId="0EEBC54B">
                                  <wp:extent cx="6187439" cy="304800"/>
                                  <wp:effectExtent l="0" t="0" r="4445" b="0"/>
                                  <wp:docPr id="327" name="Picture 3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05222" cy="3056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A4F18" w:rsidRDefault="003A4F18" w:rsidP="001F5CC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</w:p>
                          <w:p w:rsidR="003A4F18" w:rsidRPr="004311A7" w:rsidRDefault="003A4F18" w:rsidP="001F5CC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69" type="#_x0000_t202" style="position:absolute;margin-left:-7.5pt;margin-top:-9.65pt;width:502.5pt;height:41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" fillcolor="#d9d9d9" stroked="f">
                <v:shadow on="t" color="black" opacity="24903f" origin=",.5" offset="0,.55556mm"/>
                <v:textbox>
                  <w:txbxContent>
                    <w:p w:rsidR="003A4F18" w:rsidRDefault="003A4F18" w:rsidP="001F5CC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</w:pPr>
                      <w:hyperlink r:id="rId51" w:history="1">
                        <w:r w:rsidRPr="008272FF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  <w:lang w:val="en-NZ"/>
                          </w:rPr>
                          <w:t>Disclosing information to agencies</w:t>
                        </w:r>
                      </w:hyperlink>
                      <w:r w:rsidRPr="008272FF">
                        <w:rPr>
                          <w:rFonts w:ascii="Calibri" w:hAnsi="Calibri" w:cs="Calibri"/>
                          <w:b/>
                          <w:noProof/>
                          <w:szCs w:val="22"/>
                          <w:lang w:val="en-NZ" w:eastAsia="en-NZ"/>
                        </w:rPr>
                        <w:drawing>
                          <wp:inline distT="0" distB="0" distL="0" distR="0" wp14:anchorId="793F5D50" wp14:editId="0EEBC54B">
                            <wp:extent cx="6187439" cy="304800"/>
                            <wp:effectExtent l="0" t="0" r="4445" b="0"/>
                            <wp:docPr id="327" name="Picture 3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05222" cy="3056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A4F18" w:rsidRDefault="003A4F18" w:rsidP="001F5CC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</w:pPr>
                    </w:p>
                    <w:p w:rsidR="003A4F18" w:rsidRPr="004311A7" w:rsidRDefault="003A4F18" w:rsidP="001F5CC0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272FF" w:rsidRDefault="008272FF" w:rsidP="00BC285F">
      <w:pPr>
        <w:rPr>
          <w:rFonts w:ascii="Calibri" w:hAnsi="Calibri" w:cs="Calibri"/>
        </w:rPr>
      </w:pPr>
    </w:p>
    <w:p w:rsidR="00514BB2" w:rsidRPr="004311A7" w:rsidRDefault="008272FF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129540</wp:posOffset>
                </wp:positionV>
                <wp:extent cx="3048000" cy="285750"/>
                <wp:effectExtent l="0" t="0" r="0" b="0"/>
                <wp:wrapNone/>
                <wp:docPr id="83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285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E9697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Conditions to release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70" type="#_x0000_t202" style="position:absolute;margin-left:255pt;margin-top:10.2pt;width:240pt;height:2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" fillcolor="#f2f2f2" stroked="f">
                <v:textbox>
                  <w:txbxContent>
                    <w:p w:rsidR="003A4F18" w:rsidRPr="004311A7" w:rsidRDefault="003A4F18" w:rsidP="00E9697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Conditions to release information</w:t>
                      </w:r>
                    </w:p>
                  </w:txbxContent>
                </v:textbox>
              </v:shape>
            </w:pict>
          </mc:Fallback>
        </mc:AlternateContent>
      </w:r>
      <w:r w:rsidR="005B269C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-95885</wp:posOffset>
                </wp:positionH>
                <wp:positionV relativeFrom="paragraph">
                  <wp:posOffset>133350</wp:posOffset>
                </wp:positionV>
                <wp:extent cx="3095625" cy="342900"/>
                <wp:effectExtent l="0" t="0" r="0" b="0"/>
                <wp:wrapNone/>
                <wp:docPr id="82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542D1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Statutory Agencies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071" type="#_x0000_t202" style="position:absolute;margin-left:-7.55pt;margin-top:10.5pt;width:243.75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" fillcolor="#d9d9d9" stroked="f">
                <v:textbox>
                  <w:txbxContent>
                    <w:p w:rsidR="003A4F18" w:rsidRPr="004311A7" w:rsidRDefault="003A4F18" w:rsidP="00542D1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>Statutory Agencies</w:t>
                      </w:r>
                    </w:p>
                  </w:txbxContent>
                </v:textbox>
              </v:shape>
            </w:pict>
          </mc:Fallback>
        </mc:AlternateContent>
      </w:r>
    </w:p>
    <w:p w:rsidR="001F5CC0" w:rsidRPr="004311A7" w:rsidRDefault="001F5CC0" w:rsidP="00BC285F">
      <w:pPr>
        <w:rPr>
          <w:rFonts w:ascii="Calibri" w:hAnsi="Calibri" w:cs="Calibri"/>
        </w:rPr>
      </w:pPr>
    </w:p>
    <w:p w:rsidR="001F5CC0" w:rsidRPr="004311A7" w:rsidRDefault="008272FF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46990</wp:posOffset>
                </wp:positionV>
                <wp:extent cx="3048000" cy="276225"/>
                <wp:effectExtent l="57150" t="38100" r="38100" b="66675"/>
                <wp:wrapNone/>
                <wp:docPr id="79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Pr="004311A7" w:rsidRDefault="003A4F18" w:rsidP="00C67D1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Within 20 days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72" type="#_x0000_t202" style="position:absolute;margin-left:255pt;margin-top:3.7pt;width:240pt;height:2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3A4F18" w:rsidRPr="004311A7" w:rsidRDefault="003A4F18" w:rsidP="00C67D12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Within 20 days</w:t>
                      </w:r>
                    </w:p>
                  </w:txbxContent>
                </v:textbox>
              </v:shape>
            </w:pict>
          </mc:Fallback>
        </mc:AlternateContent>
      </w:r>
      <w:r w:rsidR="005B269C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100330</wp:posOffset>
                </wp:positionV>
                <wp:extent cx="3095625" cy="1704975"/>
                <wp:effectExtent l="76200" t="57150" r="104775" b="123825"/>
                <wp:wrapNone/>
                <wp:docPr id="80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17049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Default="003A4F18" w:rsidP="00E70057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Statutory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requirements require disclosure of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health 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information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(examples)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under the following legislation: </w:t>
                            </w:r>
                          </w:p>
                          <w:p w:rsidR="003A4F18" w:rsidRDefault="003A4F18" w:rsidP="00E70C2C">
                            <w:pPr>
                              <w:pStyle w:val="ListParagraph"/>
                              <w:numPr>
                                <w:ilvl w:val="0"/>
                                <w:numId w:val="46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H</w:t>
                            </w:r>
                            <w:r w:rsidRPr="003F2C4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ealth and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</w:t>
                            </w:r>
                            <w:r w:rsidRPr="003F2C4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isability Commissioner act 1994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F2C4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section 62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and the </w:t>
                            </w:r>
                            <w:r w:rsidRPr="004906D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Privacy act 1993, sections 91-92</w:t>
                            </w:r>
                            <w:r w:rsidRPr="003F2C4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,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to provide information for an investigation.</w:t>
                            </w:r>
                          </w:p>
                          <w:p w:rsidR="003A4F18" w:rsidRPr="003F2C4D" w:rsidRDefault="003A4F18" w:rsidP="00E70C2C">
                            <w:pPr>
                              <w:pStyle w:val="ListParagraph"/>
                              <w:numPr>
                                <w:ilvl w:val="0"/>
                                <w:numId w:val="46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17461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Health agencies must disclose in response to a court order such as a search warrant.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73" type="#_x0000_t202" style="position:absolute;margin-left:-7.5pt;margin-top:7.9pt;width:243.75pt;height:13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Default="003A4F18" w:rsidP="00E70057">
                      <w:pP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>Statutory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requirements require disclosure of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health 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information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(examples)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under the following legislation: </w:t>
                      </w:r>
                    </w:p>
                    <w:p w:rsidR="003A4F18" w:rsidRDefault="003A4F18" w:rsidP="00E70C2C">
                      <w:pPr>
                        <w:pStyle w:val="ListParagraph"/>
                        <w:numPr>
                          <w:ilvl w:val="0"/>
                          <w:numId w:val="46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H</w:t>
                      </w:r>
                      <w:r w:rsidRPr="003F2C4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ealth and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</w:t>
                      </w:r>
                      <w:r w:rsidRPr="003F2C4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isability Commissioner act 1994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Pr="003F2C4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section 62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and the </w:t>
                      </w:r>
                      <w:r w:rsidRPr="004906DF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Privacy act 1993, sections 91-92</w:t>
                      </w:r>
                      <w:r w:rsidRPr="003F2C4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,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to provide information for an investigation.</w:t>
                      </w:r>
                    </w:p>
                    <w:p w:rsidR="003A4F18" w:rsidRPr="003F2C4D" w:rsidRDefault="003A4F18" w:rsidP="00E70C2C">
                      <w:pPr>
                        <w:pStyle w:val="ListParagraph"/>
                        <w:numPr>
                          <w:ilvl w:val="0"/>
                          <w:numId w:val="46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17461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Health agencies must disclose in response to a court order such as a search warrant.</w:t>
                      </w:r>
                    </w:p>
                  </w:txbxContent>
                </v:textbox>
              </v:shape>
            </w:pict>
          </mc:Fallback>
        </mc:AlternateContent>
      </w:r>
    </w:p>
    <w:p w:rsidR="001F5CC0" w:rsidRPr="004311A7" w:rsidRDefault="008272FF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137160</wp:posOffset>
                </wp:positionV>
                <wp:extent cx="3048000" cy="314325"/>
                <wp:effectExtent l="57150" t="38100" r="38100" b="66675"/>
                <wp:wrapNone/>
                <wp:docPr id="32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Pr="004311A7" w:rsidRDefault="003A4F18" w:rsidP="008C58F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Privacy Officer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074" type="#_x0000_t202" style="position:absolute;margin-left:255pt;margin-top:10.8pt;width:240pt;height:24.7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A4F18" w:rsidRPr="004311A7" w:rsidRDefault="003A4F18" w:rsidP="008C58F4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Privacy Officer</w:t>
                      </w:r>
                    </w:p>
                  </w:txbxContent>
                </v:textbox>
              </v:shape>
            </w:pict>
          </mc:Fallback>
        </mc:AlternateContent>
      </w:r>
    </w:p>
    <w:p w:rsidR="001F5CC0" w:rsidRPr="004311A7" w:rsidRDefault="001F5CC0" w:rsidP="00BC285F">
      <w:pPr>
        <w:rPr>
          <w:rFonts w:ascii="Calibri" w:hAnsi="Calibri" w:cs="Calibri"/>
        </w:rPr>
      </w:pPr>
    </w:p>
    <w:p w:rsidR="001F5CC0" w:rsidRPr="004311A7" w:rsidRDefault="005B269C" w:rsidP="00E9697F">
      <w:pPr>
        <w:tabs>
          <w:tab w:val="left" w:pos="6525"/>
        </w:tabs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146050</wp:posOffset>
                </wp:positionV>
                <wp:extent cx="3048000" cy="2581275"/>
                <wp:effectExtent l="76200" t="57150" r="57150" b="85725"/>
                <wp:wrapNone/>
                <wp:docPr id="78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2581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E50E39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 xml:space="preserve">All requests: </w:t>
                            </w:r>
                          </w:p>
                          <w:p w:rsidR="003A4F18" w:rsidRPr="004311A7" w:rsidRDefault="003A4F18" w:rsidP="00D6621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Need to be in writing - on the agency’s letterhead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D6621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Need to cite the act/legislation under which the disclosure is required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D6621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Must </w:t>
                            </w:r>
                            <w:del w:id="11" w:author="Sarah Harnisch" w:date="2017-05-31T09:20:00Z">
                              <w:r w:rsidRPr="004311A7" w:rsidDel="009B0CFE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lang w:val="en-NZ"/>
                                </w:rPr>
                                <w:delText>be  signed</w:delText>
                              </w:r>
                            </w:del>
                            <w:ins w:id="12" w:author="Sarah Harnisch" w:date="2017-05-31T09:20:00Z">
                              <w:r w:rsidR="009B0CFE" w:rsidRPr="004311A7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lang w:val="en-NZ"/>
                                </w:rPr>
                                <w:t>be signed</w:t>
                              </w:r>
                            </w:ins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with the name and designation of the person requesting the information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D6621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The service user will be informed that the request has been made and been approved – exceptions need to be justified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D6621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Ensure only the information requested will be disclosed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D6621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Ensure that the information sought is received by the individual requesting the information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075" type="#_x0000_t202" style="position:absolute;margin-left:255pt;margin-top:11.5pt;width:240pt;height:20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E50E39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 xml:space="preserve">All requests: </w:t>
                      </w:r>
                    </w:p>
                    <w:p w:rsidR="003A4F18" w:rsidRPr="004311A7" w:rsidRDefault="003A4F18" w:rsidP="00D6621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Need to be in writing - on the agency’s letterhead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D6621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Need to cite the act/legislation under which the disclosure is required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D6621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Must </w:t>
                      </w:r>
                      <w:del w:id="13" w:author="Sarah Harnisch" w:date="2017-05-31T09:20:00Z">
                        <w:r w:rsidRPr="004311A7" w:rsidDel="009B0CFE">
                          <w:rPr>
                            <w:rFonts w:ascii="Calibri" w:hAnsi="Calibri" w:cs="Calibri"/>
                            <w:sz w:val="22"/>
                            <w:szCs w:val="22"/>
                            <w:lang w:val="en-NZ"/>
                          </w:rPr>
                          <w:delText>be  signed</w:delText>
                        </w:r>
                      </w:del>
                      <w:ins w:id="14" w:author="Sarah Harnisch" w:date="2017-05-31T09:20:00Z">
                        <w:r w:rsidR="009B0CFE" w:rsidRPr="004311A7">
                          <w:rPr>
                            <w:rFonts w:ascii="Calibri" w:hAnsi="Calibri" w:cs="Calibri"/>
                            <w:sz w:val="22"/>
                            <w:szCs w:val="22"/>
                            <w:lang w:val="en-NZ"/>
                          </w:rPr>
                          <w:t>be signed</w:t>
                        </w:r>
                      </w:ins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with the name and designation of the person requesting the information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D6621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The service user will be informed that the request has been made and been approved – exceptions need to be justified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D6621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Ensure only the information requested will be disclosed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D6621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Ensure that the information sought is received by the individual requesting the information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9697F" w:rsidRPr="004311A7">
        <w:rPr>
          <w:rFonts w:ascii="Calibri" w:hAnsi="Calibri" w:cs="Calibri"/>
        </w:rPr>
        <w:tab/>
      </w:r>
    </w:p>
    <w:p w:rsidR="001F5CC0" w:rsidRPr="004311A7" w:rsidRDefault="001F5CC0" w:rsidP="00B76B5D">
      <w:pPr>
        <w:jc w:val="center"/>
        <w:rPr>
          <w:rFonts w:ascii="Calibri" w:hAnsi="Calibri" w:cs="Calibri"/>
        </w:rPr>
      </w:pPr>
    </w:p>
    <w:p w:rsidR="001F5CC0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796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127634</wp:posOffset>
                </wp:positionV>
                <wp:extent cx="114300" cy="0"/>
                <wp:effectExtent l="38100" t="76200" r="0" b="76200"/>
                <wp:wrapNone/>
                <wp:docPr id="76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5653CA" id="Line 108" o:spid="_x0000_s1026" style="position:absolute;flip:x y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36.25pt,10.05pt" to="245.2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592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126364</wp:posOffset>
                </wp:positionV>
                <wp:extent cx="152400" cy="0"/>
                <wp:effectExtent l="0" t="76200" r="0" b="76200"/>
                <wp:wrapNone/>
                <wp:docPr id="77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71F70A" id="Line 106" o:spid="_x0000_s1026" style="position:absolute;z-index:251665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3pt,9.95pt" to="25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">
                <v:stroke endarrow="block"/>
              </v:line>
            </w:pict>
          </mc:Fallback>
        </mc:AlternateContent>
      </w:r>
      <w:r w:rsidR="00A32874" w:rsidRPr="004311A7">
        <w:rPr>
          <w:rFonts w:ascii="Calibri" w:hAnsi="Calibri" w:cs="Calibri"/>
        </w:rPr>
        <w:t xml:space="preserve"> </w:t>
      </w:r>
    </w:p>
    <w:p w:rsidR="001F5CC0" w:rsidRPr="004311A7" w:rsidRDefault="001F5CC0" w:rsidP="00BC285F">
      <w:pPr>
        <w:rPr>
          <w:rFonts w:ascii="Calibri" w:hAnsi="Calibri" w:cs="Calibri"/>
        </w:rPr>
      </w:pPr>
    </w:p>
    <w:p w:rsidR="001F5CC0" w:rsidRPr="004311A7" w:rsidRDefault="001F5CC0" w:rsidP="00BC285F">
      <w:pPr>
        <w:rPr>
          <w:rFonts w:ascii="Calibri" w:hAnsi="Calibri" w:cs="Calibri"/>
        </w:rPr>
      </w:pPr>
    </w:p>
    <w:p w:rsidR="001F5CC0" w:rsidRPr="004311A7" w:rsidRDefault="001F5CC0" w:rsidP="00BC285F">
      <w:pPr>
        <w:rPr>
          <w:rFonts w:ascii="Calibri" w:hAnsi="Calibri" w:cs="Calibri"/>
        </w:rPr>
      </w:pPr>
    </w:p>
    <w:p w:rsidR="001F5CC0" w:rsidRPr="004311A7" w:rsidRDefault="001B5B3D" w:rsidP="00E9697F">
      <w:pPr>
        <w:tabs>
          <w:tab w:val="left" w:pos="6585"/>
        </w:tabs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4112" behindDoc="0" locked="0" layoutInCell="1" allowOverlap="1">
                <wp:simplePos x="0" y="0"/>
                <wp:positionH relativeFrom="column">
                  <wp:posOffset>1466215</wp:posOffset>
                </wp:positionH>
                <wp:positionV relativeFrom="paragraph">
                  <wp:posOffset>129540</wp:posOffset>
                </wp:positionV>
                <wp:extent cx="0" cy="114300"/>
                <wp:effectExtent l="76200" t="0" r="38100" b="38100"/>
                <wp:wrapNone/>
                <wp:docPr id="75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8492C" id="Line 114" o:spid="_x0000_s1026" style="position:absolute;z-index:251674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5.45pt,10.2pt" to="115.4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DzPKQIAAEw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">
                <v:stroke endarrow="block"/>
              </v:line>
            </w:pict>
          </mc:Fallback>
        </mc:AlternateContent>
      </w:r>
      <w:r w:rsidR="00E9697F" w:rsidRPr="004311A7">
        <w:rPr>
          <w:rFonts w:ascii="Calibri" w:hAnsi="Calibri" w:cs="Calibri"/>
        </w:rPr>
        <w:tab/>
      </w:r>
    </w:p>
    <w:p w:rsidR="0017461E" w:rsidRDefault="0003560B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81915</wp:posOffset>
                </wp:positionV>
                <wp:extent cx="3095625" cy="262255"/>
                <wp:effectExtent l="57150" t="38100" r="66675" b="80645"/>
                <wp:wrapNone/>
                <wp:docPr id="74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6225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F7964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F7964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Pr="004311A7" w:rsidRDefault="003A4F18" w:rsidP="0003396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Mandatory Reporting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" o:spid="_x0000_s1076" type="#_x0000_t202" style="position:absolute;margin-left:-7.5pt;margin-top:6.45pt;width:243.75pt;height:20.6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" fillcolor="#ffbe86" strokecolor="#f69240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3A4F18" w:rsidRPr="004311A7" w:rsidRDefault="003A4F18" w:rsidP="00033969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Mandatory Reporting</w:t>
                      </w:r>
                    </w:p>
                  </w:txbxContent>
                </v:textbox>
              </v:shape>
            </w:pict>
          </mc:Fallback>
        </mc:AlternateContent>
      </w:r>
    </w:p>
    <w:p w:rsidR="001F5CC0" w:rsidRPr="004311A7" w:rsidRDefault="0003560B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158115</wp:posOffset>
                </wp:positionV>
                <wp:extent cx="3095625" cy="260350"/>
                <wp:effectExtent l="57150" t="38100" r="66675" b="82550"/>
                <wp:wrapNone/>
                <wp:docPr id="73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603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Pr="00FF3CD0" w:rsidRDefault="003A4F18" w:rsidP="00FF3CD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FF3CD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77" type="#_x0000_t202" style="position:absolute;margin-left:-7.5pt;margin-top:12.45pt;width:243.75pt;height:20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A4F18" w:rsidRPr="00FF3CD0" w:rsidRDefault="003A4F18" w:rsidP="00FF3CD0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FF3CD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Manager</w:t>
                      </w:r>
                    </w:p>
                  </w:txbxContent>
                </v:textbox>
              </v:shape>
            </w:pict>
          </mc:Fallback>
        </mc:AlternateContent>
      </w:r>
    </w:p>
    <w:p w:rsidR="001F5CC0" w:rsidRPr="004311A7" w:rsidRDefault="001F5CC0" w:rsidP="00BC285F">
      <w:pPr>
        <w:rPr>
          <w:rFonts w:ascii="Calibri" w:hAnsi="Calibri" w:cs="Calibri"/>
        </w:rPr>
      </w:pPr>
    </w:p>
    <w:p w:rsidR="001F5CC0" w:rsidRPr="004311A7" w:rsidRDefault="0003560B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43815</wp:posOffset>
                </wp:positionV>
                <wp:extent cx="3095625" cy="1676400"/>
                <wp:effectExtent l="57150" t="38100" r="85725" b="95250"/>
                <wp:wrapNone/>
                <wp:docPr id="72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16764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F7964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F7964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Default="003A4F18" w:rsidP="004B2E79">
                            <w:pPr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1B5B3D">
                              <w:rPr>
                                <w:rFonts w:ascii="Calibri" w:hAnsi="Calibri" w:cs="Arial"/>
                                <w:sz w:val="22"/>
                                <w:szCs w:val="22"/>
                                <w:highlight w:val="lightGray"/>
                                <w:lang w:val="en-NZ"/>
                              </w:rPr>
                              <w:t>name of service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 xml:space="preserve"> will share private information in line with:</w:t>
                            </w:r>
                          </w:p>
                          <w:p w:rsidR="003A4F18" w:rsidRPr="0003560B" w:rsidRDefault="003A4F18" w:rsidP="00E70C2C">
                            <w:pPr>
                              <w:pStyle w:val="ListParagraph"/>
                              <w:numPr>
                                <w:ilvl w:val="0"/>
                                <w:numId w:val="47"/>
                              </w:num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hyperlink r:id="rId52" w:history="1">
                              <w:r w:rsidRPr="0003560B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Sharing personal information of families and vulnerable children</w:t>
                              </w:r>
                            </w:hyperlink>
                          </w:p>
                          <w:p w:rsidR="003A4F18" w:rsidRPr="004311A7" w:rsidRDefault="003A4F18" w:rsidP="00E70C2C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 xml:space="preserve">the </w:t>
                            </w:r>
                            <w:hyperlink r:id="rId53" w:history="1">
                              <w:r w:rsidRPr="004311A7">
                                <w:rPr>
                                  <w:rStyle w:val="Hyperlink"/>
                                  <w:rFonts w:ascii="Calibri" w:hAnsi="Calibri" w:cs="Arial"/>
                                  <w:sz w:val="22"/>
                                  <w:szCs w:val="22"/>
                                  <w:lang w:val="en-NZ"/>
                                </w:rPr>
                                <w:t>Care of Children Act 2004</w:t>
                              </w:r>
                            </w:hyperlink>
                          </w:p>
                          <w:p w:rsidR="003A4F18" w:rsidRPr="004311A7" w:rsidRDefault="003A4F18" w:rsidP="00E70C2C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 xml:space="preserve">the </w:t>
                            </w:r>
                            <w:hyperlink r:id="rId54" w:history="1">
                              <w:r w:rsidRPr="004311A7">
                                <w:rPr>
                                  <w:rStyle w:val="Hyperlink"/>
                                  <w:rFonts w:ascii="Calibri" w:hAnsi="Calibri" w:cs="Arial"/>
                                  <w:sz w:val="22"/>
                                  <w:szCs w:val="22"/>
                                  <w:lang w:val="en-NZ"/>
                                </w:rPr>
                                <w:t>Crimes Amendment Act 2011</w:t>
                              </w:r>
                            </w:hyperlink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 xml:space="preserve">   vulnerable adult and elder abuse reporting</w:t>
                            </w:r>
                          </w:p>
                          <w:p w:rsidR="003A4F18" w:rsidRPr="004311A7" w:rsidRDefault="003A4F18" w:rsidP="004643D2">
                            <w:pPr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 xml:space="preserve">      will be in line with the </w:t>
                            </w:r>
                            <w:hyperlink r:id="rId55" w:history="1">
                              <w:r w:rsidRPr="004311A7">
                                <w:rPr>
                                  <w:rStyle w:val="Hyperlink"/>
                                  <w:rFonts w:ascii="Calibri" w:hAnsi="Calibri" w:cs="Arial"/>
                                  <w:sz w:val="22"/>
                                  <w:szCs w:val="22"/>
                                  <w:lang w:val="en-NZ"/>
                                </w:rPr>
                                <w:t>Crimes Amendment Act 2011</w:t>
                              </w:r>
                            </w:hyperlink>
                          </w:p>
                          <w:p w:rsidR="003A4F18" w:rsidRPr="004311A7" w:rsidRDefault="003A4F18" w:rsidP="004643D2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>R</w:t>
                            </w:r>
                            <w:r w:rsidRPr="004311A7"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 xml:space="preserve">efer to </w:t>
                            </w:r>
                            <w:r w:rsidRPr="0003560B"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>Abuse and Neglect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 xml:space="preserve"> policy and procedure.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78" type="#_x0000_t202" style="position:absolute;margin-left:-7.5pt;margin-top:3.45pt;width:243.75pt;height:13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" fillcolor="#ffbe86" strokecolor="#f69240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3A4F18" w:rsidRDefault="003A4F18" w:rsidP="004B2E79">
                      <w:pPr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</w:pPr>
                      <w:r w:rsidRPr="001B5B3D">
                        <w:rPr>
                          <w:rFonts w:ascii="Calibri" w:hAnsi="Calibri" w:cs="Arial"/>
                          <w:sz w:val="22"/>
                          <w:szCs w:val="22"/>
                          <w:highlight w:val="lightGray"/>
                          <w:lang w:val="en-NZ"/>
                        </w:rPr>
                        <w:t>name of service</w:t>
                      </w:r>
                      <w:r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 xml:space="preserve"> will share private information in line with:</w:t>
                      </w:r>
                    </w:p>
                    <w:p w:rsidR="003A4F18" w:rsidRPr="0003560B" w:rsidRDefault="003A4F18" w:rsidP="00E70C2C">
                      <w:pPr>
                        <w:pStyle w:val="ListParagraph"/>
                        <w:numPr>
                          <w:ilvl w:val="0"/>
                          <w:numId w:val="47"/>
                        </w:num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</w:pPr>
                      <w:hyperlink r:id="rId56" w:history="1">
                        <w:r w:rsidRPr="0003560B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Sharing personal information of families and vulnerable children</w:t>
                        </w:r>
                      </w:hyperlink>
                    </w:p>
                    <w:p w:rsidR="003A4F18" w:rsidRPr="004311A7" w:rsidRDefault="003A4F18" w:rsidP="00E70C2C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 xml:space="preserve">the </w:t>
                      </w:r>
                      <w:hyperlink r:id="rId57" w:history="1">
                        <w:r w:rsidRPr="004311A7">
                          <w:rPr>
                            <w:rStyle w:val="Hyperlink"/>
                            <w:rFonts w:ascii="Calibri" w:hAnsi="Calibri" w:cs="Arial"/>
                            <w:sz w:val="22"/>
                            <w:szCs w:val="22"/>
                            <w:lang w:val="en-NZ"/>
                          </w:rPr>
                          <w:t>Care of Children Act 2004</w:t>
                        </w:r>
                      </w:hyperlink>
                    </w:p>
                    <w:p w:rsidR="003A4F18" w:rsidRPr="004311A7" w:rsidRDefault="003A4F18" w:rsidP="00E70C2C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 xml:space="preserve">the </w:t>
                      </w:r>
                      <w:hyperlink r:id="rId58" w:history="1">
                        <w:r w:rsidRPr="004311A7">
                          <w:rPr>
                            <w:rStyle w:val="Hyperlink"/>
                            <w:rFonts w:ascii="Calibri" w:hAnsi="Calibri" w:cs="Arial"/>
                            <w:sz w:val="22"/>
                            <w:szCs w:val="22"/>
                            <w:lang w:val="en-NZ"/>
                          </w:rPr>
                          <w:t>Crimes Amendment Act 2011</w:t>
                        </w:r>
                      </w:hyperlink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 xml:space="preserve">   vulnerable adult and elder abuse reporting</w:t>
                      </w:r>
                    </w:p>
                    <w:p w:rsidR="003A4F18" w:rsidRPr="004311A7" w:rsidRDefault="003A4F18" w:rsidP="004643D2">
                      <w:pPr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 xml:space="preserve">      will be in line with the </w:t>
                      </w:r>
                      <w:hyperlink r:id="rId59" w:history="1">
                        <w:r w:rsidRPr="004311A7">
                          <w:rPr>
                            <w:rStyle w:val="Hyperlink"/>
                            <w:rFonts w:ascii="Calibri" w:hAnsi="Calibri" w:cs="Arial"/>
                            <w:sz w:val="22"/>
                            <w:szCs w:val="22"/>
                            <w:lang w:val="en-NZ"/>
                          </w:rPr>
                          <w:t>Crimes Amendment Act 2011</w:t>
                        </w:r>
                      </w:hyperlink>
                    </w:p>
                    <w:p w:rsidR="003A4F18" w:rsidRPr="004311A7" w:rsidRDefault="003A4F18" w:rsidP="004643D2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>R</w:t>
                      </w:r>
                      <w:r w:rsidRPr="004311A7"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 xml:space="preserve">efer to </w:t>
                      </w:r>
                      <w:r w:rsidRPr="0003560B"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>Abuse and Neglect</w:t>
                      </w:r>
                      <w:r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 xml:space="preserve"> policy and procedure.</w:t>
                      </w:r>
                    </w:p>
                  </w:txbxContent>
                </v:textbox>
              </v:shape>
            </w:pict>
          </mc:Fallback>
        </mc:AlternateContent>
      </w:r>
    </w:p>
    <w:p w:rsidR="001F5CC0" w:rsidRPr="004311A7" w:rsidRDefault="001F5CC0" w:rsidP="00BC285F">
      <w:pPr>
        <w:rPr>
          <w:rFonts w:ascii="Calibri" w:hAnsi="Calibri" w:cs="Calibri"/>
        </w:rPr>
      </w:pPr>
    </w:p>
    <w:p w:rsidR="001F5CC0" w:rsidRPr="004311A7" w:rsidRDefault="00CF7AE9" w:rsidP="00CF7AE9">
      <w:pPr>
        <w:tabs>
          <w:tab w:val="left" w:pos="5730"/>
        </w:tabs>
        <w:rPr>
          <w:rFonts w:ascii="Calibri" w:hAnsi="Calibri" w:cs="Calibri"/>
        </w:rPr>
      </w:pPr>
      <w:r w:rsidRPr="004311A7">
        <w:rPr>
          <w:rFonts w:ascii="Calibri" w:hAnsi="Calibri" w:cs="Calibri"/>
        </w:rPr>
        <w:tab/>
      </w:r>
    </w:p>
    <w:p w:rsidR="00CF7AE9" w:rsidRPr="004311A7" w:rsidRDefault="00CF7AE9" w:rsidP="00CF7AE9">
      <w:pPr>
        <w:tabs>
          <w:tab w:val="left" w:pos="5730"/>
        </w:tabs>
        <w:rPr>
          <w:rFonts w:ascii="Calibri" w:hAnsi="Calibri" w:cs="Calibri"/>
        </w:rPr>
      </w:pPr>
    </w:p>
    <w:p w:rsidR="00CF7AE9" w:rsidRPr="004311A7" w:rsidRDefault="005B269C" w:rsidP="00CF7AE9">
      <w:pPr>
        <w:tabs>
          <w:tab w:val="left" w:pos="5730"/>
        </w:tabs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8992" behindDoc="0" locked="0" layoutInCell="1" allowOverlap="1">
                <wp:simplePos x="0" y="0"/>
                <wp:positionH relativeFrom="column">
                  <wp:posOffset>4686299</wp:posOffset>
                </wp:positionH>
                <wp:positionV relativeFrom="paragraph">
                  <wp:posOffset>119380</wp:posOffset>
                </wp:positionV>
                <wp:extent cx="0" cy="114300"/>
                <wp:effectExtent l="76200" t="0" r="38100" b="38100"/>
                <wp:wrapNone/>
                <wp:docPr id="70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2DB7B3" id="Line 109" o:spid="_x0000_s1026" style="position:absolute;z-index:2516689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9pt,9.4pt" to="369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/nCKQIAAEw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1F5CC0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31750</wp:posOffset>
                </wp:positionV>
                <wp:extent cx="3048000" cy="295275"/>
                <wp:effectExtent l="0" t="0" r="0" b="0"/>
                <wp:wrapNone/>
                <wp:docPr id="7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2952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A84B1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Release of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079" type="#_x0000_t202" style="position:absolute;margin-left:255pt;margin-top:2.5pt;width:240pt;height:23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" fillcolor="#f2f2f2" stroked="f">
                <v:textbox>
                  <w:txbxContent>
                    <w:p w:rsidR="003A4F18" w:rsidRPr="004311A7" w:rsidRDefault="003A4F18" w:rsidP="00A84B1B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Release of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1F5CC0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141605</wp:posOffset>
                </wp:positionV>
                <wp:extent cx="3048000" cy="257175"/>
                <wp:effectExtent l="57150" t="38100" r="38100" b="66675"/>
                <wp:wrapNone/>
                <wp:docPr id="81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2571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Pr="004311A7" w:rsidRDefault="003A4F18" w:rsidP="00E9697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Privacy Officer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80" type="#_x0000_t202" style="position:absolute;margin-left:255pt;margin-top:11.15pt;width:240pt;height:20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A4F18" w:rsidRPr="004311A7" w:rsidRDefault="003A4F18" w:rsidP="00E9697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Privacy Officer</w:t>
                      </w:r>
                    </w:p>
                  </w:txbxContent>
                </v:textbox>
              </v:shape>
            </w:pict>
          </mc:Fallback>
        </mc:AlternateContent>
      </w:r>
    </w:p>
    <w:p w:rsidR="001F5CC0" w:rsidRPr="004311A7" w:rsidRDefault="001F5CC0" w:rsidP="00BC285F">
      <w:pPr>
        <w:rPr>
          <w:rFonts w:ascii="Calibri" w:hAnsi="Calibri" w:cs="Calibri"/>
        </w:rPr>
      </w:pPr>
    </w:p>
    <w:p w:rsidR="001F5CC0" w:rsidRDefault="005B269C" w:rsidP="0003560B">
      <w:pPr>
        <w:tabs>
          <w:tab w:val="center" w:pos="4898"/>
        </w:tabs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26035</wp:posOffset>
                </wp:positionV>
                <wp:extent cx="3048000" cy="1028700"/>
                <wp:effectExtent l="76200" t="57150" r="57150" b="95250"/>
                <wp:wrapNone/>
                <wp:docPr id="68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028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D66218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Originals are not provided – summaries are preferred or copies of the originals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D66218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Coroners receive the original documents and 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highlight w:val="lightGray"/>
                                <w:lang w:val="en-NZ"/>
                              </w:rPr>
                              <w:t>name of service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will keep a copy of all the original documents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81" type="#_x0000_t202" style="position:absolute;margin-left:255pt;margin-top:2.05pt;width:240pt;height:8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" fillcolor="silver" stroked="f">
                <v:fill color2="#eaeaea"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D66218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Originals are not provided – summaries are preferred or copies of the originals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D66218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Coroners receive the original documents and 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highlight w:val="lightGray"/>
                          <w:lang w:val="en-NZ"/>
                        </w:rPr>
                        <w:t>name of service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will keep a copy of all the original documents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3560B">
        <w:rPr>
          <w:rFonts w:ascii="Calibri" w:hAnsi="Calibri" w:cs="Calibri"/>
        </w:rPr>
        <w:tab/>
      </w:r>
    </w:p>
    <w:p w:rsidR="0003560B" w:rsidRDefault="00105AEF" w:rsidP="0003560B">
      <w:pPr>
        <w:tabs>
          <w:tab w:val="center" w:pos="4898"/>
        </w:tabs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179070</wp:posOffset>
                </wp:positionV>
                <wp:extent cx="3095625" cy="280035"/>
                <wp:effectExtent l="0" t="0" r="0" b="0"/>
                <wp:wrapNone/>
                <wp:docPr id="66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8003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B76B5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Breach of privacy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5" o:spid="_x0000_s1082" type="#_x0000_t202" style="position:absolute;margin-left:-9pt;margin-top:14.1pt;width:243.75pt;height:22.0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" fillcolor="#f2f2f2" stroked="f">
                <v:textbox>
                  <w:txbxContent>
                    <w:p w:rsidR="003A4F18" w:rsidRPr="004311A7" w:rsidRDefault="003A4F18" w:rsidP="00B76B5D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Breach of privacy</w:t>
                      </w:r>
                    </w:p>
                  </w:txbxContent>
                </v:textbox>
              </v:shape>
            </w:pict>
          </mc:Fallback>
        </mc:AlternateContent>
      </w:r>
    </w:p>
    <w:p w:rsidR="0003560B" w:rsidRPr="004311A7" w:rsidRDefault="0003560B" w:rsidP="0003560B">
      <w:pPr>
        <w:tabs>
          <w:tab w:val="center" w:pos="4898"/>
        </w:tabs>
        <w:rPr>
          <w:rFonts w:ascii="Calibri" w:hAnsi="Calibri" w:cs="Calibri"/>
        </w:rPr>
      </w:pPr>
    </w:p>
    <w:p w:rsidR="001F5CC0" w:rsidRPr="004311A7" w:rsidRDefault="00105AEF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90805</wp:posOffset>
                </wp:positionV>
                <wp:extent cx="3086100" cy="285750"/>
                <wp:effectExtent l="57150" t="38100" r="38100" b="57150"/>
                <wp:wrapNone/>
                <wp:docPr id="65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Pr="004311A7" w:rsidRDefault="003A4F18" w:rsidP="0030487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Manager/Privacy Officer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83" type="#_x0000_t202" style="position:absolute;margin-left:-6.75pt;margin-top:7.15pt;width:243pt;height:22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A4F18" w:rsidRPr="004311A7" w:rsidRDefault="003A4F18" w:rsidP="0030487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Manager/Privacy Officer</w:t>
                      </w:r>
                    </w:p>
                  </w:txbxContent>
                </v:textbox>
              </v:shape>
            </w:pict>
          </mc:Fallback>
        </mc:AlternateContent>
      </w:r>
      <w:r w:rsidR="005B269C">
        <w:rPr>
          <w:noProof/>
          <w:lang w:val="en-NZ" w:eastAsia="en-NZ"/>
        </w:rPr>
        <mc:AlternateContent>
          <mc:Choice Requires="wps">
            <w:drawing>
              <wp:anchor distT="4294967295" distB="4294967295" distL="114299" distR="114299" simplePos="0" relativeHeight="251666944" behindDoc="0" locked="0" layoutInCell="1" allowOverlap="1">
                <wp:simplePos x="0" y="0"/>
                <wp:positionH relativeFrom="column">
                  <wp:posOffset>1828799</wp:posOffset>
                </wp:positionH>
                <wp:positionV relativeFrom="paragraph">
                  <wp:posOffset>13969</wp:posOffset>
                </wp:positionV>
                <wp:extent cx="0" cy="0"/>
                <wp:effectExtent l="0" t="0" r="0" b="0"/>
                <wp:wrapNone/>
                <wp:docPr id="67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6F8DC7" id="Line 107" o:spid="_x0000_s1026" style="position:absolute;z-index:25166694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in,1.1pt" to="2in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">
                <v:stroke endarrow="block"/>
              </v:line>
            </w:pict>
          </mc:Fallback>
        </mc:AlternateContent>
      </w:r>
    </w:p>
    <w:p w:rsidR="001F5CC0" w:rsidRPr="004311A7" w:rsidRDefault="00105AEF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197486</wp:posOffset>
                </wp:positionV>
                <wp:extent cx="3086100" cy="2038350"/>
                <wp:effectExtent l="38100" t="57150" r="38100" b="57150"/>
                <wp:wrapNone/>
                <wp:docPr id="64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20383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2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both"/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 xml:space="preserve">If a staff member has breached privacy by oversight or made a mistake the breach will be managed and recorded like an 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>Adverse E</w:t>
                            </w:r>
                            <w:r w:rsidRPr="00652683"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>vent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2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both"/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 xml:space="preserve">If the breach of privacy was deliberate the </w:t>
                            </w:r>
                            <w:r w:rsidRPr="00652683"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>disciplinary process</w:t>
                            </w:r>
                            <w:r w:rsidRPr="004311A7"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 xml:space="preserve"> will be followed.</w:t>
                            </w:r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2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both"/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 xml:space="preserve">All breaches will be notified to the </w:t>
                            </w:r>
                            <w:r w:rsidRPr="00652683">
                              <w:rPr>
                                <w:rFonts w:ascii="Calibri" w:hAnsi="Calibri" w:cs="Arial"/>
                                <w:sz w:val="22"/>
                                <w:szCs w:val="22"/>
                                <w:highlight w:val="lightGray"/>
                                <w:lang w:val="en-NZ"/>
                              </w:rPr>
                              <w:t>………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 xml:space="preserve"> </w:t>
                            </w:r>
                            <w:r w:rsidRPr="004311A7"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>immediately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2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 xml:space="preserve">If a 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 xml:space="preserve">regulated </w:t>
                            </w:r>
                            <w:r w:rsidRPr="004311A7"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 xml:space="preserve">health professional under the </w:t>
                            </w:r>
                            <w:hyperlink r:id="rId60" w:history="1">
                              <w:r w:rsidRPr="00652683">
                                <w:rPr>
                                  <w:rStyle w:val="Hyperlink"/>
                                  <w:rFonts w:ascii="Calibri" w:hAnsi="Calibri" w:cs="Arial"/>
                                  <w:sz w:val="22"/>
                                  <w:szCs w:val="22"/>
                                  <w:lang w:val="en-NZ"/>
                                </w:rPr>
                                <w:t>HPCA 2003</w:t>
                              </w:r>
                            </w:hyperlink>
                            <w:r w:rsidRPr="004311A7"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 xml:space="preserve"> has breached privacy deliberately or the consequences are significant the relevant professional body will be notified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3F13E4" w:rsidRDefault="003A4F18" w:rsidP="008D4167">
                            <w:pPr>
                              <w:ind w:hanging="18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84" type="#_x0000_t202" style="position:absolute;margin-left:-6.75pt;margin-top:15.55pt;width:243pt;height:160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" fillcolor="silver" stroked="f">
                <v:fill rotate="t" focus="50%" type="gradient"/>
                <v:textbox>
                  <w:txbxContent>
                    <w:p w:rsidR="003A4F18" w:rsidRPr="004311A7" w:rsidRDefault="003A4F18" w:rsidP="00E70C2C">
                      <w:pPr>
                        <w:numPr>
                          <w:ilvl w:val="0"/>
                          <w:numId w:val="28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both"/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 xml:space="preserve">If a staff member has breached privacy by oversight or made a mistake the breach will be managed and recorded like an </w:t>
                      </w:r>
                      <w:r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>Adverse E</w:t>
                      </w:r>
                      <w:r w:rsidRPr="00652683"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>vent</w:t>
                      </w:r>
                      <w:r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28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both"/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 xml:space="preserve">If the breach of privacy was deliberate the </w:t>
                      </w:r>
                      <w:r w:rsidRPr="00652683"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>disciplinary process</w:t>
                      </w:r>
                      <w:r w:rsidRPr="004311A7"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 xml:space="preserve"> will be followed.</w:t>
                      </w:r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28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both"/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 xml:space="preserve">All breaches will be notified to the </w:t>
                      </w:r>
                      <w:r w:rsidRPr="00652683">
                        <w:rPr>
                          <w:rFonts w:ascii="Calibri" w:hAnsi="Calibri" w:cs="Arial"/>
                          <w:sz w:val="22"/>
                          <w:szCs w:val="22"/>
                          <w:highlight w:val="lightGray"/>
                          <w:lang w:val="en-NZ"/>
                        </w:rPr>
                        <w:t>………</w:t>
                      </w:r>
                      <w:r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 xml:space="preserve"> </w:t>
                      </w:r>
                      <w:r w:rsidRPr="004311A7"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>immediately</w:t>
                      </w:r>
                      <w:r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28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 xml:space="preserve">If a </w:t>
                      </w:r>
                      <w:r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 xml:space="preserve">regulated </w:t>
                      </w:r>
                      <w:r w:rsidRPr="004311A7"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 xml:space="preserve">health professional under the </w:t>
                      </w:r>
                      <w:hyperlink r:id="rId61" w:history="1">
                        <w:r w:rsidRPr="00652683">
                          <w:rPr>
                            <w:rStyle w:val="Hyperlink"/>
                            <w:rFonts w:ascii="Calibri" w:hAnsi="Calibri" w:cs="Arial"/>
                            <w:sz w:val="22"/>
                            <w:szCs w:val="22"/>
                            <w:lang w:val="en-NZ"/>
                          </w:rPr>
                          <w:t>HPCA 2003</w:t>
                        </w:r>
                      </w:hyperlink>
                      <w:r w:rsidRPr="004311A7"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 xml:space="preserve"> has breached privacy deliberately or the consequences are significant the relevant professional body will be notified</w:t>
                      </w:r>
                      <w:r>
                        <w:rPr>
                          <w:rFonts w:ascii="Calibri" w:hAnsi="Calibri" w:cs="Arial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3F13E4" w:rsidRDefault="003A4F18" w:rsidP="008D4167">
                      <w:pPr>
                        <w:ind w:hanging="180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5CC0" w:rsidRPr="004311A7" w:rsidRDefault="001F5CC0" w:rsidP="00BC285F">
      <w:pPr>
        <w:rPr>
          <w:rFonts w:ascii="Calibri" w:hAnsi="Calibri" w:cs="Calibri"/>
        </w:rPr>
      </w:pPr>
    </w:p>
    <w:p w:rsidR="001F5CC0" w:rsidRPr="004311A7" w:rsidRDefault="00F82DAB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3E27F1BE" wp14:editId="1D71E7A8">
                <wp:simplePos x="0" y="0"/>
                <wp:positionH relativeFrom="column">
                  <wp:posOffset>3733800</wp:posOffset>
                </wp:positionH>
                <wp:positionV relativeFrom="paragraph">
                  <wp:posOffset>82550</wp:posOffset>
                </wp:positionV>
                <wp:extent cx="2552700" cy="1781175"/>
                <wp:effectExtent l="76200" t="57150" r="76200" b="104775"/>
                <wp:wrapNone/>
                <wp:docPr id="328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17811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Default="003A4F18" w:rsidP="00F82DAB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hyperlink r:id="rId62" w:history="1">
                              <w:r w:rsidRPr="00F82DAB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  <w:lang w:val="en-NZ"/>
                                </w:rPr>
                                <w:t>Section 22C of the Health Act:</w:t>
                              </w:r>
                            </w:hyperlink>
                          </w:p>
                          <w:p w:rsidR="003A4F18" w:rsidRDefault="003A4F18" w:rsidP="00D02282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D0228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Allows but does not require release of information to (examples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)</w:t>
                            </w:r>
                            <w:r w:rsidRPr="00D0228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:</w:t>
                            </w:r>
                          </w:p>
                          <w:p w:rsidR="003A4F18" w:rsidRPr="00D02282" w:rsidRDefault="003A4F18" w:rsidP="00D02282">
                            <w:pPr>
                              <w:pStyle w:val="ListParagraph"/>
                              <w:numPr>
                                <w:ilvl w:val="0"/>
                                <w:numId w:val="49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D02282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Probation Officer.</w:t>
                            </w:r>
                          </w:p>
                          <w:p w:rsidR="003A4F18" w:rsidRDefault="003A4F18" w:rsidP="00D02282">
                            <w:pPr>
                              <w:pStyle w:val="ListParagraph"/>
                              <w:numPr>
                                <w:ilvl w:val="0"/>
                                <w:numId w:val="49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D02282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New Zealand Police.</w:t>
                            </w:r>
                          </w:p>
                          <w:p w:rsidR="003A4F18" w:rsidRDefault="003A4F18" w:rsidP="00D02282">
                            <w:pPr>
                              <w:pStyle w:val="ListParagraph"/>
                              <w:numPr>
                                <w:ilvl w:val="0"/>
                                <w:numId w:val="49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Social Worker or Care and Protection Coordinator.</w:t>
                            </w:r>
                          </w:p>
                          <w:p w:rsidR="003A4F18" w:rsidRPr="00D02282" w:rsidRDefault="003A4F18" w:rsidP="00D02282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Refer to </w:t>
                            </w:r>
                            <w:hyperlink r:id="rId63" w:history="1">
                              <w:r w:rsidRPr="00D02282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  <w:lang w:val="en-NZ"/>
                                </w:rPr>
                                <w:t>Health Information Privacy Code with Commentary for details</w:t>
                              </w:r>
                            </w:hyperlink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7F1BE" id="_x0000_s1085" type="#_x0000_t202" style="position:absolute;margin-left:294pt;margin-top:6.5pt;width:201pt;height:140.25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" fillcolor="silver" stroked="f">
                <v:fill color2="#eaeaea" rotate="t" focus="50%" type="gradient"/>
                <v:shadow on="t" color="black" opacity="20971f" offset="0,2.2pt"/>
                <v:textbox>
                  <w:txbxContent>
                    <w:p w:rsidR="003A4F18" w:rsidRDefault="003A4F18" w:rsidP="00F82DAB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</w:pPr>
                      <w:hyperlink r:id="rId64" w:history="1">
                        <w:r w:rsidRPr="00F82DAB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  <w:lang w:val="en-NZ"/>
                          </w:rPr>
                          <w:t>Section 22C of the Health Act:</w:t>
                        </w:r>
                      </w:hyperlink>
                    </w:p>
                    <w:p w:rsidR="003A4F18" w:rsidRDefault="003A4F18" w:rsidP="00D02282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D02282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>Allows but does not require release of information to (examples</w:t>
                      </w: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>)</w:t>
                      </w:r>
                      <w:r w:rsidRPr="00D02282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>:</w:t>
                      </w:r>
                    </w:p>
                    <w:p w:rsidR="003A4F18" w:rsidRPr="00D02282" w:rsidRDefault="003A4F18" w:rsidP="00D02282">
                      <w:pPr>
                        <w:pStyle w:val="ListParagraph"/>
                        <w:numPr>
                          <w:ilvl w:val="0"/>
                          <w:numId w:val="49"/>
                        </w:numP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D02282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Probation Officer.</w:t>
                      </w:r>
                    </w:p>
                    <w:p w:rsidR="003A4F18" w:rsidRDefault="003A4F18" w:rsidP="00D02282">
                      <w:pPr>
                        <w:pStyle w:val="ListParagraph"/>
                        <w:numPr>
                          <w:ilvl w:val="0"/>
                          <w:numId w:val="49"/>
                        </w:numP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D02282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New Zealand Police.</w:t>
                      </w:r>
                    </w:p>
                    <w:p w:rsidR="003A4F18" w:rsidRDefault="003A4F18" w:rsidP="00D02282">
                      <w:pPr>
                        <w:pStyle w:val="ListParagraph"/>
                        <w:numPr>
                          <w:ilvl w:val="0"/>
                          <w:numId w:val="49"/>
                        </w:numP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Social Worker or Care and Protection Coordinator.</w:t>
                      </w:r>
                    </w:p>
                    <w:p w:rsidR="003A4F18" w:rsidRPr="00D02282" w:rsidRDefault="003A4F18" w:rsidP="00D02282">
                      <w:pP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Refer to </w:t>
                      </w:r>
                      <w:hyperlink r:id="rId65" w:history="1">
                        <w:r w:rsidRPr="00D0228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  <w:lang w:val="en-NZ"/>
                          </w:rPr>
                          <w:t>Health Information Privacy Code with Commentary for details</w:t>
                        </w:r>
                      </w:hyperlink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F5CC0" w:rsidRPr="004311A7" w:rsidRDefault="001F5CC0" w:rsidP="00BC285F">
      <w:pPr>
        <w:rPr>
          <w:rFonts w:ascii="Calibri" w:hAnsi="Calibri" w:cs="Calibri"/>
        </w:rPr>
      </w:pPr>
    </w:p>
    <w:p w:rsidR="001F5CC0" w:rsidRPr="004311A7" w:rsidRDefault="001F5CC0" w:rsidP="00BC285F">
      <w:pPr>
        <w:rPr>
          <w:rFonts w:ascii="Calibri" w:hAnsi="Calibri" w:cs="Calibri"/>
        </w:rPr>
      </w:pPr>
    </w:p>
    <w:p w:rsidR="001F5CC0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90805</wp:posOffset>
                </wp:positionV>
                <wp:extent cx="1200150" cy="1028700"/>
                <wp:effectExtent l="0" t="0" r="0" b="0"/>
                <wp:wrapNone/>
                <wp:docPr id="330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1028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655E8C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800100" cy="1019175"/>
                                  <wp:effectExtent l="0" t="0" r="0" b="9525"/>
                                  <wp:docPr id="4" name="Picture 331" descr="http://www.writingwildly.com/uploads/4/3/6/6/4366763/595206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31" descr="http://www.writingwildly.com/uploads/4/3/6/6/4366763/5952066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0100" cy="1019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margin-left:235.5pt;margin-top:7.15pt;width:94.5pt;height:81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" fillcolor="window" stroked="f">
                <v:textbox>
                  <w:txbxContent>
                    <w:p w:rsidR="003A4F18" w:rsidRPr="004311A7" w:rsidRDefault="003A4F18" w:rsidP="00655E8C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800100" cy="1019175"/>
                            <wp:effectExtent l="0" t="0" r="0" b="9525"/>
                            <wp:docPr id="4" name="Picture 331" descr="http://www.writingwildly.com/uploads/4/3/6/6/4366763/5952066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31" descr="http://www.writingwildly.com/uploads/4/3/6/6/4366763/5952066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0100" cy="1019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F5CC0" w:rsidRPr="004311A7" w:rsidRDefault="001F5CC0" w:rsidP="00BC285F">
      <w:pPr>
        <w:rPr>
          <w:rFonts w:ascii="Calibri" w:hAnsi="Calibri" w:cs="Calibri"/>
        </w:rPr>
      </w:pPr>
    </w:p>
    <w:p w:rsidR="001F5CC0" w:rsidRPr="004311A7" w:rsidRDefault="001F5CC0" w:rsidP="00BC285F">
      <w:pPr>
        <w:rPr>
          <w:rFonts w:ascii="Calibri" w:hAnsi="Calibri" w:cs="Calibri"/>
        </w:rPr>
      </w:pPr>
    </w:p>
    <w:p w:rsidR="001F5CC0" w:rsidRPr="004311A7" w:rsidRDefault="001F5CC0" w:rsidP="00BC285F">
      <w:pPr>
        <w:rPr>
          <w:rFonts w:ascii="Calibri" w:hAnsi="Calibri" w:cs="Calibri"/>
        </w:rPr>
      </w:pPr>
    </w:p>
    <w:p w:rsidR="001F5CC0" w:rsidRPr="004311A7" w:rsidRDefault="001F5CC0" w:rsidP="00BC285F">
      <w:pPr>
        <w:rPr>
          <w:rFonts w:ascii="Calibri" w:hAnsi="Calibri" w:cs="Calibri"/>
        </w:rPr>
      </w:pPr>
    </w:p>
    <w:p w:rsidR="001F5CC0" w:rsidRPr="004311A7" w:rsidRDefault="001F5CC0" w:rsidP="00BC285F">
      <w:pPr>
        <w:rPr>
          <w:rFonts w:ascii="Calibri" w:hAnsi="Calibri" w:cs="Calibri"/>
        </w:rPr>
      </w:pPr>
    </w:p>
    <w:p w:rsidR="001F5CC0" w:rsidRPr="004311A7" w:rsidRDefault="001F5CC0" w:rsidP="00BC285F">
      <w:pPr>
        <w:rPr>
          <w:rFonts w:ascii="Calibri" w:hAnsi="Calibri" w:cs="Calibri"/>
        </w:rPr>
      </w:pPr>
    </w:p>
    <w:p w:rsidR="001F5CC0" w:rsidRPr="004311A7" w:rsidRDefault="001F5CC0" w:rsidP="00BC285F">
      <w:pPr>
        <w:rPr>
          <w:rFonts w:ascii="Calibri" w:hAnsi="Calibri" w:cs="Calibri"/>
        </w:rPr>
      </w:pPr>
    </w:p>
    <w:p w:rsidR="001F5CC0" w:rsidRPr="004311A7" w:rsidRDefault="0082317F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-8255</wp:posOffset>
                </wp:positionV>
                <wp:extent cx="3295650" cy="438150"/>
                <wp:effectExtent l="0" t="0" r="0" b="0"/>
                <wp:wrapNone/>
                <wp:docPr id="320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4381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F18" w:rsidRDefault="003A4F18" w:rsidP="0074498C">
                            <w:pPr>
                              <w:jc w:val="center"/>
                              <w:rPr>
                                <w:rStyle w:val="Hyperlink"/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hyperlink r:id="rId67" w:history="1">
                              <w:r w:rsidRPr="004311A7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Withholding Inf</w:t>
                              </w:r>
                              <w:r w:rsidRPr="004311A7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o</w:t>
                              </w:r>
                              <w:r w:rsidRPr="004311A7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rmation</w:t>
                              </w:r>
                            </w:hyperlink>
                          </w:p>
                          <w:p w:rsidR="003A4F18" w:rsidRPr="0082317F" w:rsidRDefault="003A4F18" w:rsidP="0074498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82317F">
                              <w:rPr>
                                <w:rStyle w:val="Hyperlink"/>
                                <w:rFonts w:ascii="Calibri" w:hAnsi="Calibri" w:cs="Calibr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(Service users)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87" type="#_x0000_t202" style="position:absolute;margin-left:123.75pt;margin-top:-.65pt;width:259.5pt;height:34.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" fillcolor="#d9d9d9" stroked="f">
                <v:textbox>
                  <w:txbxContent>
                    <w:p w:rsidR="003A4F18" w:rsidRDefault="003A4F18" w:rsidP="0074498C">
                      <w:pPr>
                        <w:jc w:val="center"/>
                        <w:rPr>
                          <w:rStyle w:val="Hyperlink"/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hyperlink r:id="rId68" w:history="1">
                        <w:r w:rsidRPr="004311A7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Withholding Inf</w:t>
                        </w:r>
                        <w:r w:rsidRPr="004311A7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o</w:t>
                        </w:r>
                        <w:r w:rsidRPr="004311A7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rmation</w:t>
                        </w:r>
                      </w:hyperlink>
                    </w:p>
                    <w:p w:rsidR="003A4F18" w:rsidRPr="0082317F" w:rsidRDefault="003A4F18" w:rsidP="0074498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82317F">
                        <w:rPr>
                          <w:rStyle w:val="Hyperlink"/>
                          <w:rFonts w:ascii="Calibri" w:hAnsi="Calibri" w:cs="Calibr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(Service users)</w:t>
                      </w:r>
                    </w:p>
                  </w:txbxContent>
                </v:textbox>
              </v:shape>
            </w:pict>
          </mc:Fallback>
        </mc:AlternateContent>
      </w:r>
    </w:p>
    <w:p w:rsidR="00BC285F" w:rsidRPr="004311A7" w:rsidRDefault="00BC285F" w:rsidP="00BC285F">
      <w:pPr>
        <w:rPr>
          <w:rFonts w:ascii="Calibri" w:hAnsi="Calibri" w:cs="Calibri"/>
        </w:rPr>
      </w:pPr>
    </w:p>
    <w:p w:rsidR="0074498C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57785</wp:posOffset>
                </wp:positionV>
                <wp:extent cx="3295650" cy="342900"/>
                <wp:effectExtent l="57150" t="38100" r="57150" b="76200"/>
                <wp:wrapNone/>
                <wp:docPr id="63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Pr="004311A7" w:rsidRDefault="003A4F18" w:rsidP="00BB0F4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Manager/Privacy Officer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88" type="#_x0000_t202" style="position:absolute;margin-left:123.75pt;margin-top:4.55pt;width:259.5pt;height:27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A4F18" w:rsidRPr="004311A7" w:rsidRDefault="003A4F18" w:rsidP="00BB0F4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Manager/Privacy Officer </w:t>
                      </w:r>
                    </w:p>
                  </w:txbxContent>
                </v:textbox>
              </v:shape>
            </w:pict>
          </mc:Fallback>
        </mc:AlternateContent>
      </w:r>
    </w:p>
    <w:p w:rsidR="0074498C" w:rsidRPr="004311A7" w:rsidRDefault="0074498C" w:rsidP="00BC285F">
      <w:pPr>
        <w:rPr>
          <w:rFonts w:ascii="Calibri" w:hAnsi="Calibri" w:cs="Calibri"/>
        </w:rPr>
      </w:pPr>
    </w:p>
    <w:p w:rsidR="0074498C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28575</wp:posOffset>
                </wp:positionV>
                <wp:extent cx="3295650" cy="342900"/>
                <wp:effectExtent l="0" t="0" r="0" b="0"/>
                <wp:wrapNone/>
                <wp:docPr id="6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BB0F4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Valid Reasons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89" type="#_x0000_t202" style="position:absolute;margin-left:123.75pt;margin-top:2.25pt;width:259.5pt;height:27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" fillcolor="#f2f2f2" stroked="f">
                <v:textbox>
                  <w:txbxContent>
                    <w:p w:rsidR="003A4F18" w:rsidRPr="004311A7" w:rsidRDefault="003A4F18" w:rsidP="00BB0F4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Valid Reasons</w:t>
                      </w:r>
                    </w:p>
                  </w:txbxContent>
                </v:textbox>
              </v:shape>
            </w:pict>
          </mc:Fallback>
        </mc:AlternateContent>
      </w:r>
    </w:p>
    <w:p w:rsidR="0074498C" w:rsidRPr="004311A7" w:rsidRDefault="0074498C" w:rsidP="00BC285F">
      <w:pPr>
        <w:rPr>
          <w:rFonts w:ascii="Calibri" w:hAnsi="Calibri" w:cs="Calibri"/>
        </w:rPr>
      </w:pPr>
    </w:p>
    <w:p w:rsidR="00BB0F4C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132080</wp:posOffset>
                </wp:positionV>
                <wp:extent cx="3162300" cy="561975"/>
                <wp:effectExtent l="95250" t="57150" r="76200" b="104775"/>
                <wp:wrapNone/>
                <wp:docPr id="6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5619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2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If disclosure would be likely to prejudice the maintenance of the law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90" type="#_x0000_t202" style="position:absolute;margin-left:0;margin-top:10.4pt;width:249pt;height:44.2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E14CA6">
                      <w:pPr>
                        <w:numPr>
                          <w:ilvl w:val="0"/>
                          <w:numId w:val="2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If disclosure would be likely to prejudice the maintenance of the law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132080</wp:posOffset>
                </wp:positionV>
                <wp:extent cx="3086100" cy="581025"/>
                <wp:effectExtent l="76200" t="57150" r="76200" b="104775"/>
                <wp:wrapNone/>
                <wp:docPr id="59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5810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If the disclosure would involve the unwarranted disclosure of the affairs of another individual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</w:t>
                            </w:r>
                          </w:p>
                          <w:p w:rsidR="003A4F18" w:rsidRPr="00BB0F4C" w:rsidRDefault="003A4F18" w:rsidP="00C954A1">
                            <w:pPr>
                              <w:tabs>
                                <w:tab w:val="num" w:pos="180"/>
                              </w:tabs>
                              <w:ind w:left="180" w:hanging="180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91" type="#_x0000_t202" style="position:absolute;margin-left:257.25pt;margin-top:10.4pt;width:243pt;height:45.7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E14CA6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If the disclosure would involve the unwarranted disclosure of the affairs of another individual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</w:t>
                      </w:r>
                    </w:p>
                    <w:p w:rsidR="003A4F18" w:rsidRPr="00BB0F4C" w:rsidRDefault="003A4F18" w:rsidP="00C954A1">
                      <w:pPr>
                        <w:tabs>
                          <w:tab w:val="num" w:pos="180"/>
                        </w:tabs>
                        <w:ind w:left="180" w:hanging="180"/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47488" behindDoc="0" locked="0" layoutInCell="1" allowOverlap="1">
                <wp:simplePos x="0" y="0"/>
                <wp:positionH relativeFrom="column">
                  <wp:posOffset>4371974</wp:posOffset>
                </wp:positionH>
                <wp:positionV relativeFrom="paragraph">
                  <wp:posOffset>17780</wp:posOffset>
                </wp:positionV>
                <wp:extent cx="0" cy="114300"/>
                <wp:effectExtent l="76200" t="0" r="38100" b="38100"/>
                <wp:wrapNone/>
                <wp:docPr id="58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CDB373" id="Line 83" o:spid="_x0000_s1026" style="position:absolute;z-index:251647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4.25pt,1.4pt" to="344.2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IjyKQIAAEs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45440" behindDoc="0" locked="0" layoutInCell="1" allowOverlap="1">
                <wp:simplePos x="0" y="0"/>
                <wp:positionH relativeFrom="column">
                  <wp:posOffset>2047874</wp:posOffset>
                </wp:positionH>
                <wp:positionV relativeFrom="paragraph">
                  <wp:posOffset>-1270</wp:posOffset>
                </wp:positionV>
                <wp:extent cx="0" cy="133350"/>
                <wp:effectExtent l="76200" t="0" r="38100" b="38100"/>
                <wp:wrapNone/>
                <wp:docPr id="60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5FF98" id="Line 81" o:spid="_x0000_s1026" style="position:absolute;z-index:251645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1.25pt,-.1pt" to="161.2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">
                <v:stroke endarrow="block"/>
              </v:line>
            </w:pict>
          </mc:Fallback>
        </mc:AlternateContent>
      </w:r>
    </w:p>
    <w:p w:rsidR="00BB0F4C" w:rsidRPr="004311A7" w:rsidRDefault="00BB0F4C" w:rsidP="00BC285F">
      <w:pPr>
        <w:rPr>
          <w:rFonts w:ascii="Calibri" w:hAnsi="Calibri" w:cs="Calibri"/>
        </w:rPr>
      </w:pPr>
    </w:p>
    <w:p w:rsidR="00BB0F4C" w:rsidRPr="004311A7" w:rsidRDefault="00BB0F4C" w:rsidP="00BC285F">
      <w:pPr>
        <w:rPr>
          <w:rFonts w:ascii="Calibri" w:hAnsi="Calibri" w:cs="Calibri"/>
        </w:rPr>
      </w:pPr>
    </w:p>
    <w:p w:rsidR="00BB0F4C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48512" behindDoc="0" locked="0" layoutInCell="1" allowOverlap="1">
                <wp:simplePos x="0" y="0"/>
                <wp:positionH relativeFrom="column">
                  <wp:posOffset>4371974</wp:posOffset>
                </wp:positionH>
                <wp:positionV relativeFrom="paragraph">
                  <wp:posOffset>173990</wp:posOffset>
                </wp:positionV>
                <wp:extent cx="0" cy="114300"/>
                <wp:effectExtent l="76200" t="0" r="38100" b="38100"/>
                <wp:wrapNone/>
                <wp:docPr id="57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173CB" id="Line 84" o:spid="_x0000_s1026" style="position:absolute;z-index:251648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4.25pt,13.7pt" to="344.2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7zGKQIAAEs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46464" behindDoc="0" locked="0" layoutInCell="1" allowOverlap="1">
                <wp:simplePos x="0" y="0"/>
                <wp:positionH relativeFrom="column">
                  <wp:posOffset>2047874</wp:posOffset>
                </wp:positionH>
                <wp:positionV relativeFrom="paragraph">
                  <wp:posOffset>172085</wp:posOffset>
                </wp:positionV>
                <wp:extent cx="0" cy="114300"/>
                <wp:effectExtent l="76200" t="0" r="38100" b="38100"/>
                <wp:wrapNone/>
                <wp:docPr id="55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4298B" id="Line 82" o:spid="_x0000_s1026" style="position:absolute;z-index:251646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1.25pt,13.55pt" to="161.2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TFWKQIAAEs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BB0F4C" w:rsidRPr="004311A7" w:rsidRDefault="005B269C" w:rsidP="00BB0F4C">
      <w:pPr>
        <w:tabs>
          <w:tab w:val="left" w:pos="4425"/>
        </w:tabs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3162300" cy="571500"/>
                <wp:effectExtent l="95250" t="57150" r="76200" b="95250"/>
                <wp:wrapNone/>
                <wp:docPr id="54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571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BB0F4C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If disclosure would be likely to endanger the safety of any individual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92" type="#_x0000_t202" style="position:absolute;margin-left:0;margin-top:8.05pt;width:249pt;height:4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BB0F4C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If disclosure would be likely to endanger the safety of any individual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102235</wp:posOffset>
                </wp:positionV>
                <wp:extent cx="3086100" cy="781050"/>
                <wp:effectExtent l="76200" t="57150" r="76200" b="95250"/>
                <wp:wrapNone/>
                <wp:docPr id="5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7810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25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If a medical practitioner is satisfied that the disclosure would be likely to prejudice the physical or mental health of the individual making the request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93" type="#_x0000_t202" style="position:absolute;margin-left:257.25pt;margin-top:8.05pt;width:243pt;height:61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E14CA6">
                      <w:pPr>
                        <w:numPr>
                          <w:ilvl w:val="0"/>
                          <w:numId w:val="25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If a medical practitioner is satisfied that the disclosure would be likely to prejudice the physical or mental health of the individual making the request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B0F4C" w:rsidRPr="004311A7">
        <w:rPr>
          <w:rFonts w:ascii="Calibri" w:hAnsi="Calibri" w:cs="Calibri"/>
        </w:rPr>
        <w:tab/>
      </w:r>
    </w:p>
    <w:p w:rsidR="00BB0F4C" w:rsidRPr="004311A7" w:rsidRDefault="00BB0F4C" w:rsidP="00BC285F">
      <w:pPr>
        <w:rPr>
          <w:rFonts w:ascii="Calibri" w:hAnsi="Calibri" w:cs="Calibri"/>
        </w:rPr>
      </w:pPr>
    </w:p>
    <w:p w:rsidR="00BB0F4C" w:rsidRPr="004311A7" w:rsidRDefault="00BB0F4C" w:rsidP="00BC285F">
      <w:pPr>
        <w:rPr>
          <w:rFonts w:ascii="Calibri" w:hAnsi="Calibri" w:cs="Calibri"/>
        </w:rPr>
      </w:pPr>
    </w:p>
    <w:p w:rsidR="00BB0F4C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25312" behindDoc="0" locked="0" layoutInCell="1" allowOverlap="1">
                <wp:simplePos x="0" y="0"/>
                <wp:positionH relativeFrom="column">
                  <wp:posOffset>2143124</wp:posOffset>
                </wp:positionH>
                <wp:positionV relativeFrom="paragraph">
                  <wp:posOffset>115570</wp:posOffset>
                </wp:positionV>
                <wp:extent cx="0" cy="390525"/>
                <wp:effectExtent l="0" t="0" r="0" b="9525"/>
                <wp:wrapNone/>
                <wp:docPr id="53" name="Straight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22FB21" id="Straight Connector 53" o:spid="_x0000_s1026" style="position:absolute;z-index:251725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68.75pt,9.1pt" to="168.75pt,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">
                <o:lock v:ext="edit" shapetype="f"/>
              </v:line>
            </w:pict>
          </mc:Fallback>
        </mc:AlternateContent>
      </w:r>
    </w:p>
    <w:p w:rsidR="00BB0F4C" w:rsidRPr="004311A7" w:rsidRDefault="00BB0F4C" w:rsidP="00BC285F">
      <w:pPr>
        <w:rPr>
          <w:rFonts w:ascii="Calibri" w:hAnsi="Calibri" w:cs="Calibri"/>
        </w:rPr>
      </w:pPr>
    </w:p>
    <w:p w:rsidR="00C954A1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26336" behindDoc="0" locked="0" layoutInCell="1" allowOverlap="1">
                <wp:simplePos x="0" y="0"/>
                <wp:positionH relativeFrom="column">
                  <wp:posOffset>3209924</wp:posOffset>
                </wp:positionH>
                <wp:positionV relativeFrom="paragraph">
                  <wp:posOffset>133985</wp:posOffset>
                </wp:positionV>
                <wp:extent cx="0" cy="133350"/>
                <wp:effectExtent l="95250" t="0" r="38100" b="38100"/>
                <wp:wrapNone/>
                <wp:docPr id="56" name="Straight Arrow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CFA3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6" o:spid="_x0000_s1026" type="#_x0000_t32" style="position:absolute;margin-left:252.75pt;margin-top:10.55pt;width:0;height:10.5pt;z-index:251726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24288" behindDoc="0" locked="0" layoutInCell="1" allowOverlap="1">
                <wp:simplePos x="0" y="0"/>
                <wp:positionH relativeFrom="column">
                  <wp:posOffset>4305299</wp:posOffset>
                </wp:positionH>
                <wp:positionV relativeFrom="paragraph">
                  <wp:posOffset>635</wp:posOffset>
                </wp:positionV>
                <wp:extent cx="0" cy="133350"/>
                <wp:effectExtent l="0" t="0" r="0" b="0"/>
                <wp:wrapNone/>
                <wp:docPr id="51" name="Straight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D691E" id="Straight Connector 47" o:spid="_x0000_s1026" style="position:absolute;z-index:251724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39pt,.05pt" to="339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">
                <o:lock v:ext="edit" shapetype="f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23264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133984</wp:posOffset>
                </wp:positionV>
                <wp:extent cx="2162175" cy="0"/>
                <wp:effectExtent l="0" t="0" r="9525" b="0"/>
                <wp:wrapNone/>
                <wp:docPr id="50" name="Straight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1C2BC7" id="Straight Connector 46" o:spid="_x0000_s1026" style="position:absolute;z-index:251723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8.75pt,10.55pt" to="339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">
                <o:lock v:ext="edit" shapetype="f"/>
              </v:line>
            </w:pict>
          </mc:Fallback>
        </mc:AlternateContent>
      </w:r>
    </w:p>
    <w:p w:rsidR="00C954A1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81280</wp:posOffset>
                </wp:positionV>
                <wp:extent cx="2971800" cy="409575"/>
                <wp:effectExtent l="0" t="0" r="0" b="0"/>
                <wp:wrapNone/>
                <wp:docPr id="49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4095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793DD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Communicating Withholding the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94" type="#_x0000_t202" style="position:absolute;margin-left:138pt;margin-top:6.4pt;width:234pt;height:32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" fillcolor="#d9d9d9" stroked="f">
                <v:textbox>
                  <w:txbxContent>
                    <w:p w:rsidR="003A4F18" w:rsidRPr="004311A7" w:rsidRDefault="003A4F18" w:rsidP="00793DD5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Communicating Withholding the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C954A1" w:rsidRPr="004311A7" w:rsidRDefault="00C954A1" w:rsidP="00BC285F">
      <w:pPr>
        <w:rPr>
          <w:rFonts w:ascii="Calibri" w:hAnsi="Calibri" w:cs="Calibri"/>
        </w:rPr>
      </w:pPr>
    </w:p>
    <w:p w:rsidR="00C954A1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109855</wp:posOffset>
                </wp:positionV>
                <wp:extent cx="2971800" cy="295275"/>
                <wp:effectExtent l="57150" t="38100" r="57150" b="85725"/>
                <wp:wrapNone/>
                <wp:docPr id="323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Pr="004311A7" w:rsidRDefault="003A4F18" w:rsidP="00740A8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Manager/Privacy Officer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margin-left:138pt;margin-top:8.65pt;width:234pt;height:23.2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A4F18" w:rsidRPr="004311A7" w:rsidRDefault="003A4F18" w:rsidP="00740A8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Manager/Privacy Officer </w:t>
                      </w:r>
                    </w:p>
                  </w:txbxContent>
                </v:textbox>
              </v:shape>
            </w:pict>
          </mc:Fallback>
        </mc:AlternateContent>
      </w:r>
      <w:r w:rsidR="004D685D" w:rsidRPr="004311A7">
        <w:rPr>
          <w:rFonts w:ascii="Calibri" w:hAnsi="Calibri" w:cs="Calibri"/>
        </w:rPr>
        <w:t xml:space="preserve">  </w:t>
      </w:r>
    </w:p>
    <w:p w:rsidR="00C954A1" w:rsidRPr="004311A7" w:rsidRDefault="00C954A1" w:rsidP="00BC285F">
      <w:pPr>
        <w:rPr>
          <w:rFonts w:ascii="Calibri" w:hAnsi="Calibri" w:cs="Calibri"/>
        </w:rPr>
      </w:pPr>
    </w:p>
    <w:p w:rsidR="00C954A1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32385</wp:posOffset>
                </wp:positionV>
                <wp:extent cx="2971800" cy="1266825"/>
                <wp:effectExtent l="76200" t="57150" r="76200" b="85725"/>
                <wp:wrapNone/>
                <wp:docPr id="48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266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EF6390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service user will be informed: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2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Why the request for information was refused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2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That they can request a review / appeal the decision via the </w:t>
                            </w:r>
                            <w:hyperlink r:id="rId69" w:history="1">
                              <w:r w:rsidRPr="004311A7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Privacy C</w:t>
                              </w:r>
                              <w:r w:rsidRPr="004311A7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o</w:t>
                              </w:r>
                              <w:r w:rsidRPr="004311A7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mmissioner</w:t>
                              </w:r>
                            </w:hyperlink>
                            <w:r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A4F18" w:rsidRPr="004311A7" w:rsidRDefault="003A4F18" w:rsidP="00E14CA6">
                            <w:pPr>
                              <w:numPr>
                                <w:ilvl w:val="0"/>
                                <w:numId w:val="2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Of their right to </w:t>
                            </w:r>
                            <w:r w:rsidRPr="0082317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complain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about the decision making processes and the decision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96" type="#_x0000_t202" style="position:absolute;margin-left:138pt;margin-top:2.55pt;width:234pt;height:99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EF6390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service user will be informed: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26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Why the request for information was refused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2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That they can request a review / appeal the decision via the </w:t>
                      </w:r>
                      <w:hyperlink r:id="rId70" w:history="1">
                        <w:r w:rsidRPr="004311A7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Privacy C</w:t>
                        </w:r>
                        <w:r w:rsidRPr="004311A7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</w:t>
                        </w:r>
                        <w:r w:rsidRPr="004311A7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mmissioner</w:t>
                        </w:r>
                      </w:hyperlink>
                      <w:r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3A4F18" w:rsidRPr="004311A7" w:rsidRDefault="003A4F18" w:rsidP="00E14CA6">
                      <w:pPr>
                        <w:numPr>
                          <w:ilvl w:val="0"/>
                          <w:numId w:val="2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Of their right to </w:t>
                      </w:r>
                      <w:r w:rsidRPr="0082317F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complain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about the decision making processes and the decision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BB0F4C" w:rsidRPr="004311A7" w:rsidRDefault="00BB0F4C" w:rsidP="00BC285F">
      <w:pPr>
        <w:rPr>
          <w:rFonts w:ascii="Calibri" w:hAnsi="Calibri" w:cs="Calibri"/>
        </w:rPr>
      </w:pPr>
    </w:p>
    <w:p w:rsidR="00BB0F4C" w:rsidRPr="004311A7" w:rsidRDefault="00BB0F4C" w:rsidP="00BC285F">
      <w:pPr>
        <w:rPr>
          <w:rFonts w:ascii="Calibri" w:hAnsi="Calibri" w:cs="Calibri"/>
        </w:rPr>
      </w:pPr>
    </w:p>
    <w:p w:rsidR="00BB0F4C" w:rsidRPr="004311A7" w:rsidRDefault="00BB0F4C" w:rsidP="00BC285F">
      <w:pPr>
        <w:rPr>
          <w:rFonts w:ascii="Calibri" w:hAnsi="Calibri" w:cs="Calibri"/>
        </w:rPr>
      </w:pPr>
    </w:p>
    <w:p w:rsidR="00BB0F4C" w:rsidRPr="004311A7" w:rsidRDefault="00BB0F4C" w:rsidP="00BC285F">
      <w:pPr>
        <w:rPr>
          <w:rFonts w:ascii="Calibri" w:hAnsi="Calibri" w:cs="Calibri"/>
        </w:rPr>
      </w:pPr>
    </w:p>
    <w:p w:rsidR="00A14BD4" w:rsidRPr="004311A7" w:rsidRDefault="00A14BD4" w:rsidP="00BC285F">
      <w:pPr>
        <w:rPr>
          <w:rFonts w:ascii="Calibri" w:hAnsi="Calibri" w:cs="Calibri"/>
        </w:rPr>
      </w:pPr>
    </w:p>
    <w:p w:rsidR="00A14BD4" w:rsidRPr="004311A7" w:rsidRDefault="00A14BD4" w:rsidP="00BC285F">
      <w:pPr>
        <w:rPr>
          <w:rFonts w:ascii="Calibri" w:hAnsi="Calibri" w:cs="Calibri"/>
        </w:rPr>
      </w:pPr>
    </w:p>
    <w:p w:rsidR="00A14BD4" w:rsidRPr="004311A7" w:rsidRDefault="00A14BD4" w:rsidP="00BC285F">
      <w:pPr>
        <w:rPr>
          <w:rFonts w:ascii="Calibri" w:hAnsi="Calibri" w:cs="Calibri"/>
        </w:rPr>
      </w:pPr>
    </w:p>
    <w:p w:rsidR="00A14BD4" w:rsidRPr="004311A7" w:rsidRDefault="00A14BD4" w:rsidP="00BC285F">
      <w:pPr>
        <w:rPr>
          <w:rFonts w:ascii="Calibri" w:hAnsi="Calibri" w:cs="Calibri"/>
        </w:rPr>
      </w:pPr>
    </w:p>
    <w:p w:rsidR="0082317F" w:rsidRDefault="0082317F" w:rsidP="001D1DD3">
      <w:pPr>
        <w:jc w:val="center"/>
        <w:rPr>
          <w:noProof/>
          <w:lang w:val="en-NZ" w:eastAsia="en-NZ"/>
        </w:rPr>
      </w:pPr>
    </w:p>
    <w:p w:rsidR="0082317F" w:rsidRDefault="00980690" w:rsidP="001D1DD3">
      <w:pPr>
        <w:jc w:val="center"/>
        <w:rPr>
          <w:noProof/>
          <w:lang w:val="en-NZ" w:eastAsia="en-NZ"/>
        </w:rPr>
      </w:pPr>
      <w:r>
        <w:rPr>
          <w:noProof/>
          <w:lang w:val="en-NZ" w:eastAsia="en-NZ"/>
        </w:rPr>
        <w:drawing>
          <wp:inline distT="0" distB="0" distL="0" distR="0">
            <wp:extent cx="6221095" cy="1942196"/>
            <wp:effectExtent l="0" t="0" r="8255" b="1270"/>
            <wp:docPr id="332" name="Picture 332" descr="Image result for image of privac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image of privacy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1095" cy="1942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17F" w:rsidRDefault="0082317F" w:rsidP="001D1DD3">
      <w:pPr>
        <w:jc w:val="center"/>
        <w:rPr>
          <w:noProof/>
          <w:lang w:val="en-NZ" w:eastAsia="en-NZ"/>
        </w:rPr>
      </w:pPr>
    </w:p>
    <w:p w:rsidR="0082317F" w:rsidRDefault="0082317F" w:rsidP="001D1DD3">
      <w:pPr>
        <w:jc w:val="center"/>
        <w:rPr>
          <w:noProof/>
          <w:lang w:val="en-NZ" w:eastAsia="en-NZ"/>
        </w:rPr>
      </w:pPr>
    </w:p>
    <w:p w:rsidR="006A4E15" w:rsidRPr="004311A7" w:rsidRDefault="00A27727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299" distR="114299" simplePos="0" relativeHeight="251708928" behindDoc="0" locked="0" layoutInCell="1" allowOverlap="1">
                <wp:simplePos x="0" y="0"/>
                <wp:positionH relativeFrom="column">
                  <wp:posOffset>4752340</wp:posOffset>
                </wp:positionH>
                <wp:positionV relativeFrom="paragraph">
                  <wp:posOffset>382905</wp:posOffset>
                </wp:positionV>
                <wp:extent cx="0" cy="114300"/>
                <wp:effectExtent l="76200" t="0" r="38100" b="38100"/>
                <wp:wrapNone/>
                <wp:docPr id="45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5B9294" id="Line 150" o:spid="_x0000_s1026" style="position:absolute;z-index:2517089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4.2pt,30.15pt" to="374.2pt,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07904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381000</wp:posOffset>
                </wp:positionV>
                <wp:extent cx="0" cy="114300"/>
                <wp:effectExtent l="76200" t="0" r="38100" b="38100"/>
                <wp:wrapNone/>
                <wp:docPr id="46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4DDAD" id="Line 149" o:spid="_x0000_s1026" style="position:absolute;z-index:2517079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9.2pt,30pt" to="119.2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x1YKgIAAEw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">
                <v:stroke endarrow="block"/>
              </v:line>
            </w:pict>
          </mc:Fallback>
        </mc:AlternateContent>
      </w:r>
      <w:r w:rsidR="005B269C">
        <w:rPr>
          <w:noProof/>
          <w:lang w:val="en-NZ" w:eastAsia="en-NZ"/>
        </w:rPr>
        <mc:AlternateContent>
          <mc:Choice Requires="wps">
            <w:drawing>
              <wp:inline distT="0" distB="0" distL="0" distR="0">
                <wp:extent cx="6238875" cy="342900"/>
                <wp:effectExtent l="57150" t="38100" r="66675" b="76200"/>
                <wp:docPr id="47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A4F18" w:rsidRPr="004311A7" w:rsidRDefault="003A4F18" w:rsidP="004C5E56">
                            <w:pPr>
                              <w:jc w:val="center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"http://privacy.org.nz/news-and-publications/guidance-notes/health-information-privacy-fact-sheet-5-storage-security-retention-and</w:instrText>
                            </w:r>
                            <w:bookmarkStart w:id="15" w:name="_GoBack"/>
                            <w:bookmarkEnd w:id="15"/>
                            <w:r>
                              <w:instrText xml:space="preserve">-disposal-of-health-information/" </w:instrText>
                            </w:r>
                            <w:r>
                              <w:fldChar w:fldCharType="separate"/>
                            </w:r>
                            <w:r w:rsidRPr="004311A7">
                              <w:rPr>
                                <w:rStyle w:val="Hyperlink"/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Storage and security of service users’ information</w:t>
                            </w:r>
                            <w:r>
                              <w:rPr>
                                <w:rStyle w:val="Hyperlink"/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fldChar w:fldCharType="end"/>
                            </w: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16" o:spid="_x0000_s1097" type="#_x0000_t202" style="width:491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" fillcolor="#d9d9d9" stroked="f">
                <v:shadow on="t" color="black" opacity="24903f" origin=",.5" offset="0,.55556mm"/>
                <v:textbox>
                  <w:txbxContent>
                    <w:p w:rsidR="003A4F18" w:rsidRPr="004311A7" w:rsidRDefault="003A4F18" w:rsidP="004C5E56">
                      <w:pPr>
                        <w:jc w:val="center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"http://privacy.org.nz/news-and-publications/guidance-notes/health-information-privacy-fact-sheet-5-storage-security-retention-and</w:instrText>
                      </w:r>
                      <w:bookmarkStart w:id="16" w:name="_GoBack"/>
                      <w:bookmarkEnd w:id="16"/>
                      <w:r>
                        <w:instrText xml:space="preserve">-disposal-of-health-information/" </w:instrText>
                      </w:r>
                      <w:r>
                        <w:fldChar w:fldCharType="separate"/>
                      </w:r>
                      <w:r w:rsidRPr="004311A7">
                        <w:rPr>
                          <w:rStyle w:val="Hyperlink"/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>Storage and security of service users’ information</w:t>
                      </w:r>
                      <w:r>
                        <w:rPr>
                          <w:rStyle w:val="Hyperlink"/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fldChar w:fldCharType="end"/>
                      </w: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212B0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36195</wp:posOffset>
                </wp:positionV>
                <wp:extent cx="2971800" cy="342900"/>
                <wp:effectExtent l="0" t="0" r="0" b="0"/>
                <wp:wrapNone/>
                <wp:docPr id="4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2E232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Security of records - paper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98" type="#_x0000_t202" style="position:absolute;margin-left:255.75pt;margin-top:2.85pt;width:234pt;height:27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" fillcolor="#f2f2f2" stroked="f">
                <v:textbox>
                  <w:txbxContent>
                    <w:p w:rsidR="003A4F18" w:rsidRPr="004311A7" w:rsidRDefault="003A4F18" w:rsidP="002E232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>Security of records - paper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36195</wp:posOffset>
                </wp:positionV>
                <wp:extent cx="2971800" cy="342900"/>
                <wp:effectExtent l="0" t="0" r="0" b="0"/>
                <wp:wrapNone/>
                <wp:docPr id="43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3270C3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Security of records - electronic</w:t>
                            </w:r>
                          </w:p>
                          <w:p w:rsidR="003A4F18" w:rsidRPr="002E232C" w:rsidRDefault="003A4F18" w:rsidP="002E232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99" type="#_x0000_t202" style="position:absolute;margin-left:0;margin-top:2.85pt;width:234pt;height:27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" fillcolor="#f2f2f2" stroked="f">
                <v:textbox>
                  <w:txbxContent>
                    <w:p w:rsidR="003A4F18" w:rsidRPr="004311A7" w:rsidRDefault="003A4F18" w:rsidP="003270C3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>Security of records - electronic</w:t>
                      </w:r>
                    </w:p>
                    <w:p w:rsidR="003A4F18" w:rsidRPr="002E232C" w:rsidRDefault="003A4F18" w:rsidP="002E232C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285F" w:rsidRPr="004311A7" w:rsidRDefault="00BC285F" w:rsidP="00BC285F">
      <w:pPr>
        <w:rPr>
          <w:rFonts w:ascii="Calibri" w:hAnsi="Calibri" w:cs="Calibri"/>
        </w:rPr>
      </w:pPr>
    </w:p>
    <w:p w:rsidR="00BC285F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-635</wp:posOffset>
                </wp:positionV>
                <wp:extent cx="2971800" cy="342900"/>
                <wp:effectExtent l="57150" t="38100" r="38100" b="57150"/>
                <wp:wrapNone/>
                <wp:docPr id="42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Pr="004311A7" w:rsidRDefault="003A4F18" w:rsidP="00902EF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Service provider/Staff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" o:spid="_x0000_s1100" type="#_x0000_t202" style="position:absolute;margin-left:255.75pt;margin-top:-.05pt;width:234pt;height:27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A4F18" w:rsidRPr="004311A7" w:rsidRDefault="003A4F18" w:rsidP="00902EF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Service provider/Staff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2971800" cy="314325"/>
                <wp:effectExtent l="57150" t="38100" r="38100" b="66675"/>
                <wp:wrapNone/>
                <wp:docPr id="41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Pr="004311A7" w:rsidRDefault="003A4F18" w:rsidP="003270C3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Service provider/Staff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101" type="#_x0000_t202" style="position:absolute;margin-left:0;margin-top:.7pt;width:234pt;height:24.7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A4F18" w:rsidRPr="004311A7" w:rsidRDefault="003A4F18" w:rsidP="003270C3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Service provider/Staff</w:t>
                      </w:r>
                    </w:p>
                  </w:txbxContent>
                </v:textbox>
              </v:shape>
            </w:pict>
          </mc:Fallback>
        </mc:AlternateContent>
      </w:r>
    </w:p>
    <w:p w:rsidR="00BC285F" w:rsidRPr="004311A7" w:rsidRDefault="005B269C" w:rsidP="00BC285F">
      <w:pPr>
        <w:rPr>
          <w:rFonts w:ascii="Calibri" w:hAnsi="Calibri" w:cs="Calibri"/>
          <w:sz w:val="22"/>
          <w:szCs w:val="22"/>
          <w:lang w:val="en-NZ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94592" behindDoc="0" locked="0" layoutInCell="1" allowOverlap="1">
                <wp:simplePos x="0" y="0"/>
                <wp:positionH relativeFrom="column">
                  <wp:posOffset>1457324</wp:posOffset>
                </wp:positionH>
                <wp:positionV relativeFrom="paragraph">
                  <wp:posOffset>141605</wp:posOffset>
                </wp:positionV>
                <wp:extent cx="0" cy="1619250"/>
                <wp:effectExtent l="76200" t="0" r="38100" b="38100"/>
                <wp:wrapNone/>
                <wp:docPr id="40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D598B" id="Line 134" o:spid="_x0000_s1026" style="position:absolute;z-index:2516945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4.75pt,11.15pt" to="114.75pt,1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gAFKgIAAE0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83328" behindDoc="0" locked="0" layoutInCell="1" allowOverlap="1">
                <wp:simplePos x="0" y="0"/>
                <wp:positionH relativeFrom="column">
                  <wp:posOffset>2495549</wp:posOffset>
                </wp:positionH>
                <wp:positionV relativeFrom="paragraph">
                  <wp:posOffset>157480</wp:posOffset>
                </wp:positionV>
                <wp:extent cx="0" cy="107950"/>
                <wp:effectExtent l="76200" t="0" r="38100" b="44450"/>
                <wp:wrapNone/>
                <wp:docPr id="39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E158DA" id="Line 123" o:spid="_x0000_s1026" style="position:absolute;z-index:2516833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6.5pt,12.4pt" to="196.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comKgIAAEw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">
                <v:stroke endarrow="block"/>
              </v:line>
            </w:pict>
          </mc:Fallback>
        </mc:AlternateContent>
      </w:r>
    </w:p>
    <w:p w:rsidR="002E232C" w:rsidRPr="004311A7" w:rsidRDefault="005B269C" w:rsidP="002E232C">
      <w:pPr>
        <w:tabs>
          <w:tab w:val="left" w:pos="6975"/>
        </w:tabs>
        <w:rPr>
          <w:rFonts w:ascii="Calibri" w:hAnsi="Calibri" w:cs="Calibri"/>
          <w:sz w:val="22"/>
          <w:szCs w:val="22"/>
          <w:lang w:val="en-NZ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92544" behindDoc="0" locked="0" layoutInCell="1" allowOverlap="1">
                <wp:simplePos x="0" y="0"/>
                <wp:positionH relativeFrom="column">
                  <wp:posOffset>4752974</wp:posOffset>
                </wp:positionH>
                <wp:positionV relativeFrom="paragraph">
                  <wp:posOffset>8890</wp:posOffset>
                </wp:positionV>
                <wp:extent cx="0" cy="1581150"/>
                <wp:effectExtent l="76200" t="0" r="57150" b="38100"/>
                <wp:wrapNone/>
                <wp:docPr id="38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81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15920E" id="Line 132" o:spid="_x0000_s1026" style="position:absolute;z-index:2516925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4.25pt,.7pt" to="374.25pt,1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J+kKwIAAE0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112395</wp:posOffset>
                </wp:positionV>
                <wp:extent cx="2400300" cy="1333500"/>
                <wp:effectExtent l="76200" t="57150" r="57150" b="76200"/>
                <wp:wrapNone/>
                <wp:docPr id="37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333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3270C3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Service user information is protected from:</w:t>
                            </w:r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3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loss</w:t>
                            </w:r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3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access</w:t>
                            </w:r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3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misuse</w:t>
                            </w:r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3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modification</w:t>
                            </w:r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3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disclosure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102" type="#_x0000_t202" style="position:absolute;margin-left:153pt;margin-top:8.85pt;width:189pt;height:10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3270C3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Service user information is protected from:</w:t>
                      </w:r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3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loss</w:t>
                      </w:r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3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access</w:t>
                      </w:r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3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misuse</w:t>
                      </w:r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3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modification</w:t>
                      </w:r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3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disclosure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84352" behindDoc="0" locked="0" layoutInCell="1" allowOverlap="1">
                <wp:simplePos x="0" y="0"/>
                <wp:positionH relativeFrom="column">
                  <wp:posOffset>3743324</wp:posOffset>
                </wp:positionH>
                <wp:positionV relativeFrom="paragraph">
                  <wp:posOffset>8890</wp:posOffset>
                </wp:positionV>
                <wp:extent cx="0" cy="107950"/>
                <wp:effectExtent l="76200" t="0" r="38100" b="44450"/>
                <wp:wrapNone/>
                <wp:docPr id="36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FE1D70" id="Line 124" o:spid="_x0000_s1026" style="position:absolute;z-index:2516843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94.75pt,.7pt" to="294.7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juFKgIAAEw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">
                <v:stroke endarrow="block"/>
              </v:line>
            </w:pict>
          </mc:Fallback>
        </mc:AlternateContent>
      </w:r>
      <w:r w:rsidR="002E232C" w:rsidRPr="004311A7">
        <w:rPr>
          <w:rFonts w:ascii="Calibri" w:hAnsi="Calibri" w:cs="Calibri"/>
          <w:sz w:val="22"/>
          <w:szCs w:val="22"/>
          <w:lang w:val="en-NZ"/>
        </w:rPr>
        <w:tab/>
      </w:r>
    </w:p>
    <w:p w:rsidR="002E232C" w:rsidRPr="004311A7" w:rsidRDefault="002E232C" w:rsidP="00BC285F">
      <w:pPr>
        <w:rPr>
          <w:rFonts w:ascii="Calibri" w:hAnsi="Calibri" w:cs="Calibri"/>
          <w:sz w:val="22"/>
          <w:szCs w:val="22"/>
          <w:lang w:val="en-NZ"/>
        </w:rPr>
      </w:pPr>
    </w:p>
    <w:p w:rsidR="002E232C" w:rsidRPr="004311A7" w:rsidRDefault="002E232C" w:rsidP="00BC285F">
      <w:pPr>
        <w:rPr>
          <w:rFonts w:ascii="Calibri" w:hAnsi="Calibri" w:cs="Calibri"/>
          <w:sz w:val="22"/>
          <w:szCs w:val="22"/>
          <w:lang w:val="en-NZ"/>
        </w:rPr>
      </w:pPr>
    </w:p>
    <w:p w:rsidR="00BC285F" w:rsidRPr="004311A7" w:rsidRDefault="00BC285F" w:rsidP="00BC285F">
      <w:pPr>
        <w:rPr>
          <w:rFonts w:ascii="Calibri" w:hAnsi="Calibri" w:cs="Calibri"/>
        </w:rPr>
      </w:pPr>
    </w:p>
    <w:p w:rsidR="003270C3" w:rsidRPr="004311A7" w:rsidRDefault="00846949" w:rsidP="00BC285F">
      <w:pPr>
        <w:rPr>
          <w:rFonts w:ascii="Calibri" w:hAnsi="Calibri" w:cs="Calibri"/>
        </w:rPr>
      </w:pPr>
      <w:r w:rsidRPr="004311A7">
        <w:rPr>
          <w:rFonts w:ascii="Calibri" w:hAnsi="Calibri" w:cs="Calibri"/>
        </w:rPr>
        <w:t xml:space="preserve"> </w:t>
      </w:r>
    </w:p>
    <w:p w:rsidR="003270C3" w:rsidRPr="004311A7" w:rsidRDefault="003270C3" w:rsidP="00BC285F">
      <w:pPr>
        <w:rPr>
          <w:rFonts w:ascii="Calibri" w:hAnsi="Calibri" w:cs="Calibri"/>
        </w:rPr>
      </w:pPr>
    </w:p>
    <w:p w:rsidR="003270C3" w:rsidRPr="004311A7" w:rsidRDefault="003270C3" w:rsidP="00BC285F">
      <w:pPr>
        <w:rPr>
          <w:rFonts w:ascii="Calibri" w:hAnsi="Calibri" w:cs="Calibri"/>
        </w:rPr>
      </w:pPr>
    </w:p>
    <w:p w:rsidR="003270C3" w:rsidRPr="004311A7" w:rsidRDefault="003270C3" w:rsidP="00BC285F">
      <w:pPr>
        <w:rPr>
          <w:rFonts w:ascii="Calibri" w:hAnsi="Calibri" w:cs="Calibri"/>
        </w:rPr>
      </w:pPr>
    </w:p>
    <w:p w:rsidR="003270C3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147320</wp:posOffset>
                </wp:positionV>
                <wp:extent cx="2971800" cy="2190750"/>
                <wp:effectExtent l="76200" t="57150" r="76200" b="95250"/>
                <wp:wrapNone/>
                <wp:docPr id="35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190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844128">
                            <w:pPr>
                              <w:jc w:val="both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Physical security of records is ensured by service users’ records:</w:t>
                            </w:r>
                          </w:p>
                          <w:p w:rsidR="003A4F18" w:rsidRPr="004311A7" w:rsidRDefault="003A4F18" w:rsidP="00844128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Being stored in a locked room in a locked cabinet where only authorised staff can access the record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59183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Service users’ records cannot be stored at a private home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59183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del w:id="17" w:author="Sarah Harnisch" w:date="2017-05-31T09:21:00Z">
                              <w:r w:rsidRPr="004311A7" w:rsidDel="009B0CFE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lang w:val="en-NZ"/>
                                </w:rPr>
                                <w:delText>t</w:delText>
                              </w:r>
                            </w:del>
                            <w:ins w:id="18" w:author="Sarah Harnisch" w:date="2017-05-31T09:21:00Z">
                              <w:r w:rsidR="009B0CFE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lang w:val="en-NZ"/>
                                </w:rPr>
                                <w:t>T</w:t>
                              </w:r>
                            </w:ins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hat are taken off-site for service delivery reasons are</w:t>
                            </w:r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41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in a locked briefcase transported in the boot of the car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,</w:t>
                            </w:r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41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signed out and signed in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103" type="#_x0000_t202" style="position:absolute;margin-left:255.75pt;margin-top:11.6pt;width:234pt;height:172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844128">
                      <w:pPr>
                        <w:jc w:val="both"/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>Physical security of records is ensured by service users’ records:</w:t>
                      </w:r>
                    </w:p>
                    <w:p w:rsidR="003A4F18" w:rsidRPr="004311A7" w:rsidRDefault="003A4F18" w:rsidP="00844128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Being stored in a locked room in a locked cabinet where only authorised staff can access the record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591836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Service users’ records cannot be stored at a private home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591836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del w:id="19" w:author="Sarah Harnisch" w:date="2017-05-31T09:21:00Z">
                        <w:r w:rsidRPr="004311A7" w:rsidDel="009B0CFE">
                          <w:rPr>
                            <w:rFonts w:ascii="Calibri" w:hAnsi="Calibri" w:cs="Calibri"/>
                            <w:sz w:val="22"/>
                            <w:szCs w:val="22"/>
                            <w:lang w:val="en-NZ"/>
                          </w:rPr>
                          <w:delText>t</w:delText>
                        </w:r>
                      </w:del>
                      <w:ins w:id="20" w:author="Sarah Harnisch" w:date="2017-05-31T09:21:00Z">
                        <w:r w:rsidR="009B0CFE">
                          <w:rPr>
                            <w:rFonts w:ascii="Calibri" w:hAnsi="Calibri" w:cs="Calibri"/>
                            <w:sz w:val="22"/>
                            <w:szCs w:val="22"/>
                            <w:lang w:val="en-NZ"/>
                          </w:rPr>
                          <w:t>T</w:t>
                        </w:r>
                      </w:ins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hat are taken off-site for service delivery reasons are</w:t>
                      </w:r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41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in a locked briefcase transported in the boot of the car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,</w:t>
                      </w:r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41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signed out and signed in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147320</wp:posOffset>
                </wp:positionV>
                <wp:extent cx="2971800" cy="1009650"/>
                <wp:effectExtent l="76200" t="57150" r="76200" b="95250"/>
                <wp:wrapNone/>
                <wp:docPr id="34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009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4E195A">
                            <w:pPr>
                              <w:jc w:val="both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Electronic records must be password protected. A Password must be:</w:t>
                            </w:r>
                          </w:p>
                          <w:p w:rsidR="003A4F18" w:rsidRPr="004311A7" w:rsidRDefault="003A4F18" w:rsidP="004E195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Confidential and not shared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4E195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Never written down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4E195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Changed every 90 days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104" type="#_x0000_t202" style="position:absolute;margin-left:0;margin-top:11.6pt;width:234pt;height:79.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4E195A">
                      <w:pPr>
                        <w:jc w:val="both"/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>Electronic records must be password protected. A Password must be:</w:t>
                      </w:r>
                    </w:p>
                    <w:p w:rsidR="003A4F18" w:rsidRPr="004311A7" w:rsidRDefault="003A4F18" w:rsidP="004E195A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Confidential and not shared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4E195A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Never written down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4E195A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Changed every 90 days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85376" behindDoc="0" locked="0" layoutInCell="1" allowOverlap="1">
                <wp:simplePos x="0" y="0"/>
                <wp:positionH relativeFrom="column">
                  <wp:posOffset>3876674</wp:posOffset>
                </wp:positionH>
                <wp:positionV relativeFrom="paragraph">
                  <wp:posOffset>45720</wp:posOffset>
                </wp:positionV>
                <wp:extent cx="0" cy="107950"/>
                <wp:effectExtent l="76200" t="0" r="38100" b="44450"/>
                <wp:wrapNone/>
                <wp:docPr id="32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36F9A3" id="Line 125" o:spid="_x0000_s1026" style="position:absolute;z-index:2516853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5.25pt,3.6pt" to="305.2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93568" behindDoc="0" locked="0" layoutInCell="1" allowOverlap="1">
                <wp:simplePos x="0" y="0"/>
                <wp:positionH relativeFrom="column">
                  <wp:posOffset>2400299</wp:posOffset>
                </wp:positionH>
                <wp:positionV relativeFrom="paragraph">
                  <wp:posOffset>10795</wp:posOffset>
                </wp:positionV>
                <wp:extent cx="0" cy="107950"/>
                <wp:effectExtent l="76200" t="0" r="38100" b="44450"/>
                <wp:wrapNone/>
                <wp:docPr id="33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86400F" id="Line 133" o:spid="_x0000_s1026" style="position:absolute;z-index:251693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9pt,.85pt" to="18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lGmKgIAAEw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">
                <v:stroke endarrow="block"/>
              </v:line>
            </w:pict>
          </mc:Fallback>
        </mc:AlternateContent>
      </w:r>
    </w:p>
    <w:p w:rsidR="003270C3" w:rsidRPr="004311A7" w:rsidRDefault="003270C3" w:rsidP="00BC285F">
      <w:pPr>
        <w:rPr>
          <w:rFonts w:ascii="Calibri" w:hAnsi="Calibri" w:cs="Calibri"/>
        </w:rPr>
      </w:pPr>
    </w:p>
    <w:p w:rsidR="003270C3" w:rsidRPr="004311A7" w:rsidRDefault="003270C3" w:rsidP="00BC285F">
      <w:pPr>
        <w:rPr>
          <w:rFonts w:ascii="Calibri" w:hAnsi="Calibri" w:cs="Calibri"/>
        </w:rPr>
      </w:pPr>
    </w:p>
    <w:p w:rsidR="005F7AAE" w:rsidRPr="004311A7" w:rsidRDefault="005F7AAE" w:rsidP="00BC285F">
      <w:pPr>
        <w:rPr>
          <w:rFonts w:ascii="Calibri" w:hAnsi="Calibri" w:cs="Calibri"/>
        </w:rPr>
      </w:pPr>
    </w:p>
    <w:p w:rsidR="005F7AAE" w:rsidRPr="004311A7" w:rsidRDefault="005F7AAE" w:rsidP="00BC285F">
      <w:pPr>
        <w:rPr>
          <w:rFonts w:ascii="Calibri" w:hAnsi="Calibri" w:cs="Calibri"/>
        </w:rPr>
      </w:pPr>
    </w:p>
    <w:p w:rsidR="005F7AAE" w:rsidRPr="004311A7" w:rsidRDefault="005F7AAE" w:rsidP="00BC285F">
      <w:pPr>
        <w:rPr>
          <w:rFonts w:ascii="Calibri" w:hAnsi="Calibri" w:cs="Calibri"/>
        </w:rPr>
      </w:pPr>
    </w:p>
    <w:p w:rsidR="00D0542F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2971800" cy="1174750"/>
                <wp:effectExtent l="76200" t="57150" r="76200" b="101600"/>
                <wp:wrapNone/>
                <wp:docPr id="31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174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0103AE">
                            <w:pPr>
                              <w:jc w:val="both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Physical security of records is ensured by:</w:t>
                            </w:r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Logging off if system is not in use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Using automatic screensavers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A4F18" w:rsidRDefault="003A4F18" w:rsidP="003A4F18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A2772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Laptops/i-pads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being securely stored.</w:t>
                            </w:r>
                          </w:p>
                          <w:p w:rsidR="003A4F18" w:rsidRDefault="003A4F18" w:rsidP="003A4F18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A2772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Offices being locked overnight.</w:t>
                            </w:r>
                          </w:p>
                          <w:p w:rsidR="003A4F18" w:rsidRPr="00A27727" w:rsidDel="001750B0" w:rsidRDefault="003A4F18" w:rsidP="001750B0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del w:id="21" w:author="Sarah Harnisch" w:date="2017-05-31T07:42:00Z"/>
                                <w:rFonts w:ascii="Calibri" w:hAnsi="Calibri" w:cs="Calibri"/>
                                <w:sz w:val="22"/>
                                <w:szCs w:val="22"/>
                              </w:rPr>
                              <w:pPrChange w:id="22" w:author="Sarah Harnisch" w:date="2017-05-31T07:42:00Z">
                                <w:pPr>
                                  <w:numPr>
                                    <w:numId w:val="33"/>
                                  </w:numPr>
                                  <w:tabs>
                                    <w:tab w:val="num" w:pos="180"/>
                                  </w:tabs>
                                  <w:ind w:left="360" w:hanging="360"/>
                                </w:pPr>
                              </w:pPrChange>
                            </w:pPr>
                            <w:del w:id="23" w:author="Sarah Harnisch" w:date="2017-05-31T07:42:00Z">
                              <w:r w:rsidDel="001750B0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delText>Do not use private equipment.</w:delText>
                              </w:r>
                            </w:del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105" type="#_x0000_t202" style="position:absolute;margin-left:0;margin-top:12.6pt;width:234pt;height:92.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0103AE">
                      <w:pPr>
                        <w:jc w:val="both"/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>Physical security of records is ensured by:</w:t>
                      </w:r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33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Logging off if system is not in use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33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Using automatic screensavers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3A4F18" w:rsidRDefault="003A4F18" w:rsidP="003A4F18">
                      <w:pPr>
                        <w:numPr>
                          <w:ilvl w:val="0"/>
                          <w:numId w:val="3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A27727">
                        <w:rPr>
                          <w:rFonts w:ascii="Calibri" w:hAnsi="Calibri" w:cs="Calibri"/>
                          <w:sz w:val="22"/>
                          <w:szCs w:val="22"/>
                        </w:rPr>
                        <w:t>Laptops/i-pads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being securely stored.</w:t>
                      </w:r>
                    </w:p>
                    <w:p w:rsidR="003A4F18" w:rsidRDefault="003A4F18" w:rsidP="003A4F18">
                      <w:pPr>
                        <w:numPr>
                          <w:ilvl w:val="0"/>
                          <w:numId w:val="3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A27727">
                        <w:rPr>
                          <w:rFonts w:ascii="Calibri" w:hAnsi="Calibri" w:cs="Calibri"/>
                          <w:sz w:val="22"/>
                          <w:szCs w:val="22"/>
                        </w:rPr>
                        <w:t>Offices being locked overnight.</w:t>
                      </w:r>
                    </w:p>
                    <w:p w:rsidR="003A4F18" w:rsidRPr="00A27727" w:rsidDel="001750B0" w:rsidRDefault="003A4F18" w:rsidP="001750B0">
                      <w:pPr>
                        <w:numPr>
                          <w:ilvl w:val="0"/>
                          <w:numId w:val="3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del w:id="24" w:author="Sarah Harnisch" w:date="2017-05-31T07:42:00Z"/>
                          <w:rFonts w:ascii="Calibri" w:hAnsi="Calibri" w:cs="Calibri"/>
                          <w:sz w:val="22"/>
                          <w:szCs w:val="22"/>
                        </w:rPr>
                        <w:pPrChange w:id="25" w:author="Sarah Harnisch" w:date="2017-05-31T07:42:00Z">
                          <w:pPr>
                            <w:numPr>
                              <w:numId w:val="33"/>
                            </w:numPr>
                            <w:tabs>
                              <w:tab w:val="num" w:pos="180"/>
                            </w:tabs>
                            <w:ind w:left="360" w:hanging="360"/>
                          </w:pPr>
                        </w:pPrChange>
                      </w:pPr>
                      <w:del w:id="26" w:author="Sarah Harnisch" w:date="2017-05-31T07:42:00Z">
                        <w:r w:rsidDel="001750B0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delText>Do not use private equipment.</w:delText>
                        </w:r>
                      </w:del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09952" behindDoc="0" locked="0" layoutInCell="1" allowOverlap="1">
                <wp:simplePos x="0" y="0"/>
                <wp:positionH relativeFrom="column">
                  <wp:posOffset>1457324</wp:posOffset>
                </wp:positionH>
                <wp:positionV relativeFrom="paragraph">
                  <wp:posOffset>43815</wp:posOffset>
                </wp:positionV>
                <wp:extent cx="0" cy="114300"/>
                <wp:effectExtent l="76200" t="0" r="38100" b="38100"/>
                <wp:wrapNone/>
                <wp:docPr id="30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B8B4F" id="Line 152" o:spid="_x0000_s1026" style="position:absolute;z-index:251709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4.75pt,3.45pt" to="114.7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xQTKg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">
                <v:stroke endarrow="block"/>
              </v:line>
            </w:pict>
          </mc:Fallback>
        </mc:AlternateContent>
      </w:r>
    </w:p>
    <w:p w:rsidR="00D0542F" w:rsidRPr="004311A7" w:rsidRDefault="00D0542F" w:rsidP="00BC285F">
      <w:pPr>
        <w:rPr>
          <w:rFonts w:ascii="Calibri" w:hAnsi="Calibri" w:cs="Calibri"/>
        </w:rPr>
      </w:pPr>
    </w:p>
    <w:p w:rsidR="00D0542F" w:rsidRPr="004311A7" w:rsidRDefault="00D0542F" w:rsidP="00BC285F">
      <w:pPr>
        <w:rPr>
          <w:rFonts w:ascii="Calibri" w:hAnsi="Calibri" w:cs="Calibri"/>
        </w:rPr>
      </w:pPr>
    </w:p>
    <w:p w:rsidR="005F7AAE" w:rsidRPr="004311A7" w:rsidRDefault="005F7AAE" w:rsidP="00BC285F">
      <w:pPr>
        <w:rPr>
          <w:rFonts w:ascii="Calibri" w:hAnsi="Calibri" w:cs="Calibri"/>
        </w:rPr>
      </w:pPr>
    </w:p>
    <w:p w:rsidR="00844128" w:rsidRPr="004311A7" w:rsidRDefault="00844128" w:rsidP="00BC285F">
      <w:pPr>
        <w:rPr>
          <w:rFonts w:ascii="Calibri" w:hAnsi="Calibri" w:cs="Calibri"/>
        </w:rPr>
      </w:pPr>
    </w:p>
    <w:p w:rsidR="00844128" w:rsidRPr="004311A7" w:rsidRDefault="00844128" w:rsidP="00BC285F">
      <w:pPr>
        <w:rPr>
          <w:rFonts w:ascii="Calibri" w:hAnsi="Calibri" w:cs="Calibri"/>
        </w:rPr>
      </w:pPr>
    </w:p>
    <w:p w:rsidR="00844128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86400" behindDoc="0" locked="0" layoutInCell="1" allowOverlap="1">
                <wp:simplePos x="0" y="0"/>
                <wp:positionH relativeFrom="column">
                  <wp:posOffset>4749799</wp:posOffset>
                </wp:positionH>
                <wp:positionV relativeFrom="paragraph">
                  <wp:posOffset>121285</wp:posOffset>
                </wp:positionV>
                <wp:extent cx="0" cy="107950"/>
                <wp:effectExtent l="76200" t="0" r="38100" b="44450"/>
                <wp:wrapNone/>
                <wp:docPr id="29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EBC8C1" id="Line 126" o:spid="_x0000_s1026" style="position:absolute;z-index:251686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4pt,9.55pt" to="374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">
                <v:stroke endarrow="block"/>
              </v:line>
            </w:pict>
          </mc:Fallback>
        </mc:AlternateContent>
      </w:r>
    </w:p>
    <w:p w:rsidR="00591836" w:rsidRPr="004311A7" w:rsidRDefault="005B269C" w:rsidP="006D30D4">
      <w:pPr>
        <w:tabs>
          <w:tab w:val="center" w:pos="4950"/>
        </w:tabs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73025</wp:posOffset>
                </wp:positionV>
                <wp:extent cx="2971800" cy="927735"/>
                <wp:effectExtent l="76200" t="57150" r="76200" b="100965"/>
                <wp:wrapNone/>
                <wp:docPr id="28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2773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B236B3" w:rsidRDefault="003A4F18" w:rsidP="00B236B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236B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Security of processing information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3A4F18" w:rsidRPr="00B236B3" w:rsidRDefault="003A4F18" w:rsidP="00E70C2C">
                            <w:pPr>
                              <w:numPr>
                                <w:ilvl w:val="0"/>
                                <w:numId w:val="3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</w:pPr>
                            <w:r w:rsidRPr="00B236B3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  <w:t>Fax machines are in areas only accessible to authorised personnel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  <w:t>.</w:t>
                            </w:r>
                          </w:p>
                          <w:p w:rsidR="003A4F18" w:rsidRPr="00B236B3" w:rsidRDefault="003A4F18" w:rsidP="00E70C2C">
                            <w:pPr>
                              <w:numPr>
                                <w:ilvl w:val="0"/>
                                <w:numId w:val="3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</w:pPr>
                            <w:r w:rsidRPr="00B236B3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  <w:t xml:space="preserve">Staff and contractors will sign a </w:t>
                            </w:r>
                            <w:r w:rsidRPr="008B122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  <w:t>confidentiality statement before being employed/contracted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106" type="#_x0000_t202" style="position:absolute;margin-left:255.75pt;margin-top:5.75pt;width:234pt;height:73.0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B236B3" w:rsidRDefault="003A4F18" w:rsidP="00B236B3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B236B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Security of processing information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:</w:t>
                      </w:r>
                    </w:p>
                    <w:p w:rsidR="003A4F18" w:rsidRPr="00B236B3" w:rsidRDefault="003A4F18" w:rsidP="00E70C2C">
                      <w:pPr>
                        <w:numPr>
                          <w:ilvl w:val="0"/>
                          <w:numId w:val="3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</w:pPr>
                      <w:r w:rsidRPr="00B236B3"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  <w:t>Fax machines are in areas only accessible to authorised personnel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  <w:t>.</w:t>
                      </w:r>
                    </w:p>
                    <w:p w:rsidR="003A4F18" w:rsidRPr="00B236B3" w:rsidRDefault="003A4F18" w:rsidP="00E70C2C">
                      <w:pPr>
                        <w:numPr>
                          <w:ilvl w:val="0"/>
                          <w:numId w:val="3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</w:pPr>
                      <w:r w:rsidRPr="00B236B3"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  <w:t xml:space="preserve">Staff and contractors will sign a </w:t>
                      </w:r>
                      <w:r w:rsidRPr="008B1229"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  <w:t>confidentiality statement before being employed/contracted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144780</wp:posOffset>
                </wp:positionV>
                <wp:extent cx="2971800" cy="1181100"/>
                <wp:effectExtent l="76200" t="57150" r="76200" b="95250"/>
                <wp:wrapNone/>
                <wp:docPr id="326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181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7B31B5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Security of processing information:</w:t>
                            </w:r>
                          </w:p>
                          <w:p w:rsidR="003A4F18" w:rsidRPr="004311A7" w:rsidRDefault="003A4F18" w:rsidP="00E70C2C">
                            <w:pPr>
                              <w:pStyle w:val="ListParagraph"/>
                              <w:numPr>
                                <w:ilvl w:val="0"/>
                                <w:numId w:val="42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void sending service user information via </w:t>
                            </w:r>
                          </w:p>
                          <w:p w:rsidR="003A4F18" w:rsidRPr="004311A7" w:rsidRDefault="003A4F18" w:rsidP="00A27727">
                            <w:pPr>
                              <w:ind w:left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email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A4F18" w:rsidRPr="004311A7" w:rsidRDefault="003A4F18" w:rsidP="00E70C2C">
                            <w:pPr>
                              <w:pStyle w:val="ListParagraph"/>
                              <w:numPr>
                                <w:ilvl w:val="0"/>
                                <w:numId w:val="42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 email is used, do not send group emails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A4F18" w:rsidRPr="004311A7" w:rsidRDefault="003A4F18" w:rsidP="00E70C2C">
                            <w:pPr>
                              <w:pStyle w:val="ListParagraph"/>
                              <w:numPr>
                                <w:ilvl w:val="0"/>
                                <w:numId w:val="42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nsure you include a confidentiality message</w:t>
                            </w:r>
                          </w:p>
                          <w:p w:rsidR="003A4F18" w:rsidRPr="004311A7" w:rsidRDefault="003A4F18" w:rsidP="00D9508B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  on each email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7" type="#_x0000_t202" style="position:absolute;margin-left:0;margin-top:11.4pt;width:234pt;height:93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7B31B5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Security of processing information:</w:t>
                      </w:r>
                    </w:p>
                    <w:p w:rsidR="003A4F18" w:rsidRPr="004311A7" w:rsidRDefault="003A4F18" w:rsidP="00E70C2C">
                      <w:pPr>
                        <w:pStyle w:val="ListParagraph"/>
                        <w:numPr>
                          <w:ilvl w:val="0"/>
                          <w:numId w:val="42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A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void sending service user information via </w:t>
                      </w:r>
                    </w:p>
                    <w:p w:rsidR="003A4F18" w:rsidRPr="004311A7" w:rsidRDefault="003A4F18" w:rsidP="00A27727">
                      <w:pPr>
                        <w:ind w:left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email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3A4F18" w:rsidRPr="004311A7" w:rsidRDefault="003A4F18" w:rsidP="00E70C2C">
                      <w:pPr>
                        <w:pStyle w:val="ListParagraph"/>
                        <w:numPr>
                          <w:ilvl w:val="0"/>
                          <w:numId w:val="42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f email is used, do not send group emails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3A4F18" w:rsidRPr="004311A7" w:rsidRDefault="003A4F18" w:rsidP="00E70C2C">
                      <w:pPr>
                        <w:pStyle w:val="ListParagraph"/>
                        <w:numPr>
                          <w:ilvl w:val="0"/>
                          <w:numId w:val="42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E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nsure you include a confidentiality message</w:t>
                      </w:r>
                    </w:p>
                    <w:p w:rsidR="003A4F18" w:rsidRPr="004311A7" w:rsidRDefault="003A4F18" w:rsidP="00D9508B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  on each email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10976" behindDoc="0" locked="0" layoutInCell="1" allowOverlap="1">
                <wp:simplePos x="0" y="0"/>
                <wp:positionH relativeFrom="column">
                  <wp:posOffset>1485899</wp:posOffset>
                </wp:positionH>
                <wp:positionV relativeFrom="paragraph">
                  <wp:posOffset>48260</wp:posOffset>
                </wp:positionV>
                <wp:extent cx="0" cy="114300"/>
                <wp:effectExtent l="76200" t="0" r="38100" b="38100"/>
                <wp:wrapNone/>
                <wp:docPr id="27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A2EE7" id="Line 153" o:spid="_x0000_s1026" style="position:absolute;z-index:251710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7pt,3.8pt" to="117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zFpKgIAAEw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">
                <v:stroke endarrow="block"/>
              </v:line>
            </w:pict>
          </mc:Fallback>
        </mc:AlternateContent>
      </w:r>
      <w:r w:rsidR="006D30D4" w:rsidRPr="004311A7">
        <w:rPr>
          <w:rFonts w:ascii="Calibri" w:hAnsi="Calibri" w:cs="Calibri"/>
        </w:rPr>
        <w:tab/>
      </w:r>
    </w:p>
    <w:p w:rsidR="006D30D4" w:rsidRPr="004311A7" w:rsidRDefault="006D30D4" w:rsidP="006D30D4">
      <w:pPr>
        <w:tabs>
          <w:tab w:val="center" w:pos="4950"/>
        </w:tabs>
        <w:rPr>
          <w:rFonts w:ascii="Calibri" w:hAnsi="Calibri" w:cs="Calibri"/>
        </w:rPr>
      </w:pPr>
    </w:p>
    <w:p w:rsidR="006D30D4" w:rsidRPr="004311A7" w:rsidRDefault="006D30D4" w:rsidP="006D30D4">
      <w:pPr>
        <w:tabs>
          <w:tab w:val="center" w:pos="4950"/>
        </w:tabs>
        <w:rPr>
          <w:rFonts w:ascii="Calibri" w:hAnsi="Calibri" w:cs="Calibri"/>
        </w:rPr>
      </w:pPr>
    </w:p>
    <w:p w:rsidR="00591836" w:rsidRPr="004311A7" w:rsidRDefault="00591836" w:rsidP="00BC285F">
      <w:pPr>
        <w:rPr>
          <w:rFonts w:ascii="Calibri" w:hAnsi="Calibri" w:cs="Calibri"/>
        </w:rPr>
      </w:pPr>
    </w:p>
    <w:p w:rsidR="00844128" w:rsidRPr="004311A7" w:rsidRDefault="00844128" w:rsidP="00BC285F">
      <w:pPr>
        <w:rPr>
          <w:rFonts w:ascii="Calibri" w:hAnsi="Calibri" w:cs="Calibri"/>
        </w:rPr>
      </w:pPr>
    </w:p>
    <w:p w:rsidR="00844128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88448" behindDoc="0" locked="0" layoutInCell="1" allowOverlap="1">
                <wp:simplePos x="0" y="0"/>
                <wp:positionH relativeFrom="column">
                  <wp:posOffset>4752974</wp:posOffset>
                </wp:positionH>
                <wp:positionV relativeFrom="paragraph">
                  <wp:posOffset>66040</wp:posOffset>
                </wp:positionV>
                <wp:extent cx="0" cy="133350"/>
                <wp:effectExtent l="76200" t="0" r="38100" b="38100"/>
                <wp:wrapNone/>
                <wp:docPr id="26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33328" id="Line 128" o:spid="_x0000_s1026" style="position:absolute;z-index:2516884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4.25pt,5.2pt" to="374.2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">
                <v:stroke endarrow="block"/>
              </v:line>
            </w:pict>
          </mc:Fallback>
        </mc:AlternateContent>
      </w:r>
    </w:p>
    <w:p w:rsidR="00B236B3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10795</wp:posOffset>
                </wp:positionV>
                <wp:extent cx="2971800" cy="1676400"/>
                <wp:effectExtent l="76200" t="57150" r="95250" b="114300"/>
                <wp:wrapNone/>
                <wp:docPr id="2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6764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Default="003A4F18" w:rsidP="004F466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021E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Destruction of information</w:t>
                            </w:r>
                          </w:p>
                          <w:p w:rsidR="003A4F18" w:rsidRDefault="003A4F18" w:rsidP="004F466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After 10 years:</w:t>
                            </w:r>
                          </w:p>
                          <w:p w:rsidR="003A4F18" w:rsidRPr="006D7208" w:rsidRDefault="003A4F18" w:rsidP="00E70C2C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Confidentially return the information to the client.</w:t>
                            </w:r>
                          </w:p>
                          <w:p w:rsidR="003A4F18" w:rsidRPr="006021E4" w:rsidRDefault="003A4F18" w:rsidP="008549F8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  <w:t>OR</w:t>
                            </w:r>
                          </w:p>
                          <w:p w:rsidR="003A4F18" w:rsidRDefault="003A4F18" w:rsidP="00E70C2C">
                            <w:pPr>
                              <w:numPr>
                                <w:ilvl w:val="0"/>
                                <w:numId w:val="3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  <w:t>C</w:t>
                            </w:r>
                            <w:r w:rsidRPr="006021E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  <w:t>ontrolled physical destruction of the reco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  <w:t>rd by shredding or incineration.</w:t>
                            </w:r>
                          </w:p>
                          <w:p w:rsidR="003A4F18" w:rsidRPr="006021E4" w:rsidRDefault="003A4F18" w:rsidP="005322BA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  <w:t>When information is transferred to the record:</w:t>
                            </w:r>
                          </w:p>
                          <w:p w:rsidR="003A4F18" w:rsidRPr="006021E4" w:rsidRDefault="003A4F18" w:rsidP="00E70C2C">
                            <w:pPr>
                              <w:numPr>
                                <w:ilvl w:val="0"/>
                                <w:numId w:val="3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del w:id="27" w:author="Sarah Harnisch" w:date="2017-05-31T07:44:00Z">
                              <w:r w:rsidRPr="006021E4" w:rsidDel="008E7526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NZ"/>
                                </w:rPr>
                                <w:delText>hand-written</w:delText>
                              </w:r>
                            </w:del>
                            <w:ins w:id="28" w:author="Sarah Harnisch" w:date="2017-05-31T07:44:00Z">
                              <w:r w:rsidRPr="006021E4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NZ"/>
                                </w:rPr>
                                <w:t>Hand-written</w:t>
                              </w:r>
                            </w:ins>
                            <w:r w:rsidRPr="006021E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  <w:t xml:space="preserve"> memory joggers with client information should be destroyed by shredding</w:t>
                            </w:r>
                            <w:ins w:id="29" w:author="Sarah Harnisch" w:date="2017-05-31T07:44:00Z"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NZ"/>
                                </w:rPr>
                                <w:t>.</w:t>
                              </w:r>
                            </w:ins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108" type="#_x0000_t202" style="position:absolute;margin-left:255.75pt;margin-top:.85pt;width:234pt;height:13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Default="003A4F18" w:rsidP="004F4660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021E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Destruction of information</w:t>
                      </w:r>
                    </w:p>
                    <w:p w:rsidR="003A4F18" w:rsidRDefault="003A4F18" w:rsidP="004F466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After 10 years:</w:t>
                      </w:r>
                    </w:p>
                    <w:p w:rsidR="003A4F18" w:rsidRPr="006D7208" w:rsidRDefault="003A4F18" w:rsidP="00E70C2C">
                      <w:pPr>
                        <w:pStyle w:val="ListParagraph"/>
                        <w:numPr>
                          <w:ilvl w:val="0"/>
                          <w:numId w:val="38"/>
                        </w:numPr>
                        <w:tabs>
                          <w:tab w:val="clear" w:pos="360"/>
                          <w:tab w:val="num" w:pos="142"/>
                        </w:tabs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Confidentially return the information to the client.</w:t>
                      </w:r>
                    </w:p>
                    <w:p w:rsidR="003A4F18" w:rsidRPr="006021E4" w:rsidRDefault="003A4F18" w:rsidP="008549F8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  <w:t>OR</w:t>
                      </w:r>
                    </w:p>
                    <w:p w:rsidR="003A4F18" w:rsidRDefault="003A4F18" w:rsidP="00E70C2C">
                      <w:pPr>
                        <w:numPr>
                          <w:ilvl w:val="0"/>
                          <w:numId w:val="3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  <w:t>C</w:t>
                      </w:r>
                      <w:r w:rsidRPr="006021E4"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  <w:t>ontrolled physical destruction of the reco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  <w:t>rd by shredding or incineration.</w:t>
                      </w:r>
                    </w:p>
                    <w:p w:rsidR="003A4F18" w:rsidRPr="006021E4" w:rsidRDefault="003A4F18" w:rsidP="005322BA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  <w:t>When information is transferred to the record:</w:t>
                      </w:r>
                    </w:p>
                    <w:p w:rsidR="003A4F18" w:rsidRPr="006021E4" w:rsidRDefault="003A4F18" w:rsidP="00E70C2C">
                      <w:pPr>
                        <w:numPr>
                          <w:ilvl w:val="0"/>
                          <w:numId w:val="3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b/>
                          <w:sz w:val="20"/>
                          <w:szCs w:val="20"/>
                        </w:rPr>
                      </w:pPr>
                      <w:del w:id="30" w:author="Sarah Harnisch" w:date="2017-05-31T07:44:00Z">
                        <w:r w:rsidRPr="006021E4" w:rsidDel="008E7526">
                          <w:rPr>
                            <w:rFonts w:ascii="Arial" w:hAnsi="Arial" w:cs="Arial"/>
                            <w:sz w:val="20"/>
                            <w:szCs w:val="20"/>
                            <w:lang w:val="en-NZ"/>
                          </w:rPr>
                          <w:delText>hand-written</w:delText>
                        </w:r>
                      </w:del>
                      <w:ins w:id="31" w:author="Sarah Harnisch" w:date="2017-05-31T07:44:00Z">
                        <w:r w:rsidRPr="006021E4">
                          <w:rPr>
                            <w:rFonts w:ascii="Arial" w:hAnsi="Arial" w:cs="Arial"/>
                            <w:sz w:val="20"/>
                            <w:szCs w:val="20"/>
                            <w:lang w:val="en-NZ"/>
                          </w:rPr>
                          <w:t>Hand-written</w:t>
                        </w:r>
                      </w:ins>
                      <w:r w:rsidRPr="006021E4"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  <w:t xml:space="preserve"> memory joggers with client information should be destroyed by shredding</w:t>
                      </w:r>
                      <w:ins w:id="32" w:author="Sarah Harnisch" w:date="2017-05-31T07:44:00Z"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NZ"/>
                          </w:rPr>
                          <w:t>.</w:t>
                        </w:r>
                      </w:ins>
                    </w:p>
                  </w:txbxContent>
                </v:textbox>
              </v:shape>
            </w:pict>
          </mc:Fallback>
        </mc:AlternateContent>
      </w:r>
    </w:p>
    <w:p w:rsidR="00B236B3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139700</wp:posOffset>
                </wp:positionV>
                <wp:extent cx="2971800" cy="800100"/>
                <wp:effectExtent l="76200" t="57150" r="76200" b="95250"/>
                <wp:wrapNone/>
                <wp:docPr id="25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477957">
                            <w:pPr>
                              <w:jc w:val="both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Security of records is ensured by:</w:t>
                            </w:r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Installing anti-virus software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Activating anti-virus software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Updating anti-virus programme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7" o:spid="_x0000_s1109" type="#_x0000_t202" style="position:absolute;margin-left:.25pt;margin-top:11pt;width:234pt;height:63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477957">
                      <w:pPr>
                        <w:jc w:val="both"/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>Security of records is ensured by:</w:t>
                      </w:r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33"/>
                        </w:numPr>
                        <w:tabs>
                          <w:tab w:val="clear" w:pos="360"/>
                          <w:tab w:val="num" w:pos="180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Installing anti-virus software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33"/>
                        </w:numPr>
                        <w:tabs>
                          <w:tab w:val="clear" w:pos="360"/>
                          <w:tab w:val="num" w:pos="180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Activating anti-virus software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33"/>
                        </w:numPr>
                        <w:tabs>
                          <w:tab w:val="clear" w:pos="360"/>
                          <w:tab w:val="num" w:pos="180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Updating anti-virus programme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21216" behindDoc="0" locked="0" layoutInCell="1" allowOverlap="1">
                <wp:simplePos x="0" y="0"/>
                <wp:positionH relativeFrom="column">
                  <wp:posOffset>1495424</wp:posOffset>
                </wp:positionH>
                <wp:positionV relativeFrom="paragraph">
                  <wp:posOffset>31750</wp:posOffset>
                </wp:positionV>
                <wp:extent cx="0" cy="114300"/>
                <wp:effectExtent l="76200" t="0" r="38100" b="38100"/>
                <wp:wrapNone/>
                <wp:docPr id="325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C27AB" id="Line 153" o:spid="_x0000_s1026" style="position:absolute;z-index:251721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7.75pt,2.5pt" to="117.7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">
                <v:stroke endarrow="block"/>
              </v:line>
            </w:pict>
          </mc:Fallback>
        </mc:AlternateContent>
      </w:r>
    </w:p>
    <w:p w:rsidR="00B236B3" w:rsidRPr="004311A7" w:rsidRDefault="00B236B3" w:rsidP="00BC285F">
      <w:pPr>
        <w:rPr>
          <w:rFonts w:ascii="Calibri" w:hAnsi="Calibri" w:cs="Calibri"/>
        </w:rPr>
      </w:pPr>
    </w:p>
    <w:p w:rsidR="00844128" w:rsidRPr="004311A7" w:rsidRDefault="00844128" w:rsidP="00BC285F">
      <w:pPr>
        <w:rPr>
          <w:rFonts w:ascii="Calibri" w:hAnsi="Calibri" w:cs="Calibri"/>
        </w:rPr>
      </w:pPr>
    </w:p>
    <w:p w:rsidR="004F4660" w:rsidRPr="004311A7" w:rsidRDefault="004F4660" w:rsidP="00BC285F">
      <w:pPr>
        <w:rPr>
          <w:rFonts w:ascii="Calibri" w:hAnsi="Calibri" w:cs="Calibri"/>
        </w:rPr>
      </w:pPr>
    </w:p>
    <w:p w:rsidR="004F4660" w:rsidRPr="004311A7" w:rsidRDefault="004F4660" w:rsidP="00BC285F">
      <w:pPr>
        <w:rPr>
          <w:rFonts w:ascii="Calibri" w:hAnsi="Calibri" w:cs="Calibri"/>
        </w:rPr>
      </w:pPr>
    </w:p>
    <w:p w:rsidR="004F4660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2971800" cy="476885"/>
                <wp:effectExtent l="76200" t="57150" r="95250" b="113665"/>
                <wp:wrapNone/>
                <wp:docPr id="23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4768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847514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Back-up:</w:t>
                            </w:r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3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lectronic client records are backed-up daily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110" type="#_x0000_t202" style="position:absolute;margin-left:0;margin-top:1.45pt;width:234pt;height:37.5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847514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Back-up:</w:t>
                      </w:r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35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E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lectronic client records are backed-up daily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F4660" w:rsidRPr="004311A7" w:rsidRDefault="004F4660" w:rsidP="00BC285F">
      <w:pPr>
        <w:rPr>
          <w:rFonts w:ascii="Calibri" w:hAnsi="Calibri" w:cs="Calibri"/>
        </w:rPr>
      </w:pPr>
    </w:p>
    <w:p w:rsidR="004F4660" w:rsidRDefault="004F4660" w:rsidP="008E7526">
      <w:pPr>
        <w:jc w:val="right"/>
        <w:rPr>
          <w:ins w:id="33" w:author="Sarah Harnisch" w:date="2017-05-31T07:44:00Z"/>
          <w:rFonts w:ascii="Calibri" w:hAnsi="Calibri" w:cs="Calibri"/>
        </w:rPr>
        <w:pPrChange w:id="34" w:author="Sarah Harnisch" w:date="2017-05-31T07:44:00Z">
          <w:pPr/>
        </w:pPrChange>
      </w:pPr>
    </w:p>
    <w:p w:rsidR="008E7526" w:rsidRDefault="003A4F18" w:rsidP="003A4F18">
      <w:pPr>
        <w:jc w:val="center"/>
        <w:rPr>
          <w:ins w:id="35" w:author="Sarah Harnisch" w:date="2017-05-31T07:44:00Z"/>
          <w:rFonts w:ascii="Calibri" w:hAnsi="Calibri" w:cs="Calibri"/>
        </w:rPr>
        <w:pPrChange w:id="36" w:author="Sarah Harnisch" w:date="2017-05-31T07:45:00Z">
          <w:pPr/>
        </w:pPrChange>
      </w:pPr>
      <w:ins w:id="37" w:author="Sarah Harnisch" w:date="2017-05-31T07:45:00Z">
        <w:r>
          <w:rPr>
            <w:noProof/>
            <w:lang w:val="en-NZ" w:eastAsia="en-NZ"/>
          </w:rPr>
          <w:lastRenderedPageBreak/>
          <mc:AlternateContent>
            <mc:Choice Requires="wps">
              <w:drawing>
                <wp:anchor distT="0" distB="0" distL="114300" distR="114300" simplePos="0" relativeHeight="251766272" behindDoc="0" locked="0" layoutInCell="1" allowOverlap="1" wp14:anchorId="0D156ABA" wp14:editId="09AC27DB">
                  <wp:simplePos x="0" y="0"/>
                  <wp:positionH relativeFrom="column">
                    <wp:posOffset>1247775</wp:posOffset>
                  </wp:positionH>
                  <wp:positionV relativeFrom="paragraph">
                    <wp:posOffset>1270</wp:posOffset>
                  </wp:positionV>
                  <wp:extent cx="3752850" cy="466725"/>
                  <wp:effectExtent l="57150" t="38100" r="57150" b="85725"/>
                  <wp:wrapNone/>
                  <wp:docPr id="346" name="Text Box 1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752850" cy="46672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9525" cap="flat" cmpd="sng" algn="ctr">
                            <a:noFill/>
                            <a:prstDash val="solid"/>
                            <a:headEnd/>
                            <a:tailEnd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3A4F18" w:rsidRPr="004311A7" w:rsidRDefault="000A6439" w:rsidP="003A4F18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pPr>
                              <w:ins w:id="38" w:author="Sarah Harnisch" w:date="2017-05-31T07:55:00Z">
                                <w:r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  <w:lang w:val="en-NZ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  <w:lang w:val="en-NZ"/>
                                  </w:rPr>
                                  <w:instrText xml:space="preserve"> HYPERLINK "https://privacy.org.nz/news-and-publications/guidance-resources/health-on-the-road/" </w:instrText>
                                </w:r>
                                <w:r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  <w:lang w:val="en-NZ"/>
                                  </w:rPr>
                                </w:r>
                                <w:r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  <w:lang w:val="en-NZ"/>
                                  </w:rPr>
                                  <w:fldChar w:fldCharType="separate"/>
                                </w:r>
                                <w:r w:rsidRPr="000A6439">
                                  <w:rPr>
                                    <w:rStyle w:val="Hyperlink"/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  <w:lang w:val="en-NZ"/>
                                  </w:rPr>
                                  <w:t>https://privacy.org.nz/news-and-publications/guidance-resources/health-on-the-road/</w:t>
                                </w:r>
                                <w:r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  <w:lang w:val="en-NZ"/>
                                  </w:rPr>
                                  <w:fldChar w:fldCharType="end"/>
                                </w:r>
                              </w:ins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0D156ABA" id="Text Box 130" o:spid="_x0000_s1111" type="#_x0000_t202" style="position:absolute;left:0;text-align:left;margin-left:98.25pt;margin-top:.1pt;width:295.5pt;height:36.7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" fillcolor="#f2f2f2" stroked="f">
                  <v:shadow on="t" color="black" opacity="24903f" origin=",.5" offset="0,.55556mm"/>
                  <v:textbox>
                    <w:txbxContent>
                      <w:p w:rsidR="003A4F18" w:rsidRPr="004311A7" w:rsidRDefault="000A6439" w:rsidP="003A4F18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ins w:id="39" w:author="Sarah Harnisch" w:date="2017-05-31T07:55:00Z">
                          <w:r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  <w:lang w:val="en-NZ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  <w:lang w:val="en-NZ"/>
                            </w:rPr>
                            <w:instrText xml:space="preserve"> HYPERLINK "https://privacy.org.nz/news-and-publications/guidance-resources/health-on-the-road/" </w:instrText>
                          </w:r>
                          <w:r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  <w:lang w:val="en-NZ"/>
                            </w:rPr>
                          </w:r>
                          <w:r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  <w:lang w:val="en-NZ"/>
                            </w:rPr>
                            <w:fldChar w:fldCharType="separate"/>
                          </w:r>
                          <w:r w:rsidRPr="000A6439">
                            <w:rPr>
                              <w:rStyle w:val="Hyperlink"/>
                              <w:rFonts w:ascii="Calibri" w:hAnsi="Calibri" w:cs="Calibri"/>
                              <w:b/>
                              <w:sz w:val="22"/>
                              <w:szCs w:val="22"/>
                              <w:lang w:val="en-NZ"/>
                            </w:rPr>
                            <w:t>https://privacy.org.nz/news-and-publications/guidance-resources/health-on-the-road/</w:t>
                          </w:r>
                          <w:r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  <w:lang w:val="en-NZ"/>
                            </w:rPr>
                            <w:fldChar w:fldCharType="end"/>
                          </w:r>
                        </w:ins>
                      </w:p>
                    </w:txbxContent>
                  </v:textbox>
                </v:shape>
              </w:pict>
            </mc:Fallback>
          </mc:AlternateContent>
        </w:r>
      </w:ins>
    </w:p>
    <w:p w:rsidR="008E7526" w:rsidRDefault="008E7526" w:rsidP="008E7526">
      <w:pPr>
        <w:jc w:val="right"/>
        <w:rPr>
          <w:ins w:id="40" w:author="Sarah Harnisch" w:date="2017-05-31T07:44:00Z"/>
          <w:rFonts w:ascii="Calibri" w:hAnsi="Calibri" w:cs="Calibri"/>
        </w:rPr>
        <w:pPrChange w:id="41" w:author="Sarah Harnisch" w:date="2017-05-31T07:44:00Z">
          <w:pPr/>
        </w:pPrChange>
      </w:pPr>
    </w:p>
    <w:p w:rsidR="008E7526" w:rsidRDefault="003A4F18" w:rsidP="008E7526">
      <w:pPr>
        <w:jc w:val="right"/>
        <w:rPr>
          <w:ins w:id="42" w:author="Sarah Harnisch" w:date="2017-05-31T07:44:00Z"/>
          <w:rFonts w:ascii="Calibri" w:hAnsi="Calibri" w:cs="Calibri"/>
        </w:rPr>
        <w:pPrChange w:id="43" w:author="Sarah Harnisch" w:date="2017-05-31T07:44:00Z">
          <w:pPr/>
        </w:pPrChange>
      </w:pPr>
      <w:ins w:id="44" w:author="Sarah Harnisch" w:date="2017-05-31T07:46:00Z"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300" distR="114300" simplePos="0" relativeHeight="251768320" behindDoc="0" locked="0" layoutInCell="1" allowOverlap="1" wp14:anchorId="0C02ADC1" wp14:editId="5DD088EC">
                  <wp:simplePos x="0" y="0"/>
                  <wp:positionH relativeFrom="column">
                    <wp:posOffset>1247776</wp:posOffset>
                  </wp:positionH>
                  <wp:positionV relativeFrom="paragraph">
                    <wp:posOffset>95885</wp:posOffset>
                  </wp:positionV>
                  <wp:extent cx="3752850" cy="342900"/>
                  <wp:effectExtent l="57150" t="38100" r="57150" b="76200"/>
                  <wp:wrapNone/>
                  <wp:docPr id="347" name="Text Box 1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752850" cy="34290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0504D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C0504D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C0504D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noFill/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  <a:extLst/>
                        </wps:spPr>
                        <wps:txbx>
                          <w:txbxContent>
                            <w:p w:rsidR="003A4F18" w:rsidRPr="004311A7" w:rsidRDefault="003A4F18" w:rsidP="003A4F18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4311A7">
                                <w:rPr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Manager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0C02ADC1" id="Text Box 140" o:spid="_x0000_s1112" type="#_x0000_t202" style="position:absolute;left:0;text-align:left;margin-left:98.25pt;margin-top:7.55pt;width:295.5pt;height:27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" fillcolor="#ffa2a1" stroked="f">
                  <v:fill color2="#ffe5e5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:rsidR="003A4F18" w:rsidRPr="004311A7" w:rsidRDefault="003A4F18" w:rsidP="003A4F18">
                        <w:pPr>
                          <w:jc w:val="center"/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</w:pPr>
                        <w:r w:rsidRPr="004311A7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Manager</w:t>
                        </w:r>
                      </w:p>
                    </w:txbxContent>
                  </v:textbox>
                </v:shape>
              </w:pict>
            </mc:Fallback>
          </mc:AlternateContent>
        </w:r>
      </w:ins>
    </w:p>
    <w:p w:rsidR="008E7526" w:rsidRDefault="008E7526" w:rsidP="008E7526">
      <w:pPr>
        <w:jc w:val="right"/>
        <w:rPr>
          <w:ins w:id="45" w:author="Sarah Harnisch" w:date="2017-05-31T07:44:00Z"/>
          <w:rFonts w:ascii="Calibri" w:hAnsi="Calibri" w:cs="Calibri"/>
        </w:rPr>
        <w:pPrChange w:id="46" w:author="Sarah Harnisch" w:date="2017-05-31T07:44:00Z">
          <w:pPr/>
        </w:pPrChange>
      </w:pPr>
    </w:p>
    <w:p w:rsidR="008E7526" w:rsidRDefault="003A4F18" w:rsidP="008E7526">
      <w:pPr>
        <w:jc w:val="right"/>
        <w:rPr>
          <w:ins w:id="47" w:author="Sarah Harnisch" w:date="2017-05-31T07:44:00Z"/>
          <w:rFonts w:ascii="Calibri" w:hAnsi="Calibri" w:cs="Calibri"/>
        </w:rPr>
        <w:pPrChange w:id="48" w:author="Sarah Harnisch" w:date="2017-05-31T07:44:00Z">
          <w:pPr/>
        </w:pPrChange>
      </w:pPr>
      <w:ins w:id="49" w:author="Sarah Harnisch" w:date="2017-05-31T07:49:00Z"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299" distR="114299" simplePos="0" relativeHeight="251770368" behindDoc="0" locked="0" layoutInCell="1" allowOverlap="1" wp14:anchorId="07ED88DF" wp14:editId="3EA8897C">
                  <wp:simplePos x="0" y="0"/>
                  <wp:positionH relativeFrom="column">
                    <wp:posOffset>3209925</wp:posOffset>
                  </wp:positionH>
                  <wp:positionV relativeFrom="paragraph">
                    <wp:posOffset>66675</wp:posOffset>
                  </wp:positionV>
                  <wp:extent cx="0" cy="133350"/>
                  <wp:effectExtent l="76200" t="0" r="38100" b="38100"/>
                  <wp:wrapNone/>
                  <wp:docPr id="349" name="Line 1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333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1B2B0E7" id="Line 128" o:spid="_x0000_s1026" style="position:absolute;z-index:251770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2.75pt,5.25pt" to="252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dcoKwIAAE0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">
                  <v:stroke endarrow="block"/>
                </v:line>
              </w:pict>
            </mc:Fallback>
          </mc:AlternateContent>
        </w:r>
      </w:ins>
    </w:p>
    <w:p w:rsidR="008E7526" w:rsidRDefault="003A4F18" w:rsidP="008E7526">
      <w:pPr>
        <w:jc w:val="right"/>
        <w:rPr>
          <w:ins w:id="50" w:author="Sarah Harnisch" w:date="2017-05-31T07:49:00Z"/>
          <w:rFonts w:ascii="Calibri" w:hAnsi="Calibri" w:cs="Calibri"/>
        </w:rPr>
        <w:pPrChange w:id="51" w:author="Sarah Harnisch" w:date="2017-05-31T07:44:00Z">
          <w:pPr/>
        </w:pPrChange>
      </w:pPr>
      <w:ins w:id="52" w:author="Sarah Harnisch" w:date="2017-05-31T07:49:00Z"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300" distR="114300" simplePos="0" relativeHeight="251772416" behindDoc="0" locked="0" layoutInCell="1" allowOverlap="1" wp14:anchorId="4799E95B" wp14:editId="769A2438">
                  <wp:simplePos x="0" y="0"/>
                  <wp:positionH relativeFrom="column">
                    <wp:posOffset>1247775</wp:posOffset>
                  </wp:positionH>
                  <wp:positionV relativeFrom="paragraph">
                    <wp:posOffset>23495</wp:posOffset>
                  </wp:positionV>
                  <wp:extent cx="3752850" cy="1000125"/>
                  <wp:effectExtent l="76200" t="57150" r="95250" b="123825"/>
                  <wp:wrapNone/>
                  <wp:docPr id="350" name="Text Box 1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752850" cy="100012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0C0C0"/>
                              </a:gs>
                              <a:gs pos="50000">
                                <a:srgbClr val="FFFFFF"/>
                              </a:gs>
                              <a:gs pos="100000">
                                <a:srgbClr val="C0C0C0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F18" w:rsidRDefault="003A4F18" w:rsidP="003A4F18">
                              <w:pPr>
                                <w:pStyle w:val="ListParagraph"/>
                                <w:numPr>
                                  <w:ilvl w:val="0"/>
                                  <w:numId w:val="50"/>
                                </w:numPr>
                                <w:ind w:left="426" w:hanging="284"/>
                                <w:rPr>
                                  <w:ins w:id="53" w:author="Sarah Harnisch" w:date="2017-05-31T07:54:00Z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pPrChange w:id="54" w:author="Sarah Harnisch" w:date="2017-05-31T07:53:00Z">
                                  <w:pPr>
                                    <w:numPr>
                                      <w:numId w:val="34"/>
                                    </w:numPr>
                                    <w:tabs>
                                      <w:tab w:val="num" w:pos="180"/>
                                    </w:tabs>
                                    <w:ind w:left="180" w:hanging="180"/>
                                  </w:pPr>
                                </w:pPrChange>
                              </w:pPr>
                              <w:ins w:id="55" w:author="Sarah Harnisch" w:date="2017-05-31T07:50:00Z">
                                <w:r w:rsidRPr="003A4F18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highlight w:val="lightGray"/>
                                    <w:rPrChange w:id="56" w:author="Sarah Harnisch" w:date="2017-05-31T07:53:00Z">
                                      <w:rPr>
                                        <w:rFonts w:ascii="Calibri" w:hAnsi="Calibri" w:cs="Calibri"/>
                                        <w:sz w:val="22"/>
                                        <w:szCs w:val="22"/>
                                      </w:rPr>
                                    </w:rPrChange>
                                  </w:rPr>
                                  <w:t>name of service</w:t>
                                </w:r>
                              </w:ins>
                              <w:ins w:id="57" w:author="Sarah Harnisch" w:date="2017-05-31T07:51:00Z">
                                <w:r w:rsidRPr="003A4F18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rPrChange w:id="58" w:author="Sarah Harnisch" w:date="2017-05-31T07:53:00Z">
                                      <w:rPr/>
                                    </w:rPrChange>
                                  </w:rPr>
                                  <w:t xml:space="preserve"> ensures that systems in line with the guidelines are in place.</w:t>
                                </w:r>
                              </w:ins>
                            </w:p>
                            <w:p w:rsidR="003A4F18" w:rsidRPr="003A4F18" w:rsidRDefault="003A4F18" w:rsidP="003A4F18">
                              <w:pPr>
                                <w:pStyle w:val="ListParagraph"/>
                                <w:numPr>
                                  <w:ilvl w:val="0"/>
                                  <w:numId w:val="50"/>
                                </w:numPr>
                                <w:ind w:left="426" w:hanging="284"/>
                                <w:rPr>
                                  <w:ins w:id="59" w:author="Sarah Harnisch" w:date="2017-05-31T07:54:00Z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pPrChange w:id="60" w:author="Sarah Harnisch" w:date="2017-05-31T07:54:00Z">
                                  <w:pPr>
                                    <w:pStyle w:val="ListParagraph"/>
                                    <w:numPr>
                                      <w:numId w:val="50"/>
                                    </w:numPr>
                                    <w:ind w:hanging="360"/>
                                  </w:pPr>
                                </w:pPrChange>
                              </w:pPr>
                              <w:ins w:id="61" w:author="Sarah Harnisch" w:date="2017-05-31T07:54:00Z">
                                <w:r w:rsidRPr="003A4F18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All staff will be trained on the guidelines before being allowed using the electronic community information equipment.</w:t>
                                </w:r>
                              </w:ins>
                            </w:p>
                            <w:p w:rsidR="003A4F18" w:rsidRDefault="003A4F18" w:rsidP="003A4F18">
                              <w:pPr>
                                <w:pStyle w:val="ListParagraph"/>
                                <w:numPr>
                                  <w:ilvl w:val="0"/>
                                  <w:numId w:val="50"/>
                                </w:numPr>
                                <w:ind w:left="426" w:hanging="284"/>
                                <w:rPr>
                                  <w:ins w:id="62" w:author="Sarah Harnisch" w:date="2017-05-31T07:53:00Z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pPrChange w:id="63" w:author="Sarah Harnisch" w:date="2017-05-31T07:53:00Z">
                                  <w:pPr>
                                    <w:numPr>
                                      <w:numId w:val="34"/>
                                    </w:numPr>
                                    <w:tabs>
                                      <w:tab w:val="num" w:pos="180"/>
                                    </w:tabs>
                                    <w:ind w:left="180" w:hanging="180"/>
                                  </w:pPr>
                                </w:pPrChange>
                              </w:pPr>
                            </w:p>
                            <w:p w:rsidR="003A4F18" w:rsidRPr="004311A7" w:rsidDel="003A4F18" w:rsidRDefault="003A4F18" w:rsidP="003A4F18">
                              <w:pPr>
                                <w:rPr>
                                  <w:del w:id="64" w:author="Sarah Harnisch" w:date="2017-05-31T07:49:00Z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pPrChange w:id="65" w:author="Sarah Harnisch" w:date="2017-05-31T07:54:00Z">
                                  <w:pPr/>
                                </w:pPrChange>
                              </w:pPr>
                              <w:del w:id="66" w:author="Sarah Harnisch" w:date="2017-05-31T07:49:00Z">
                                <w:r w:rsidRPr="004311A7" w:rsidDel="003A4F18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>Paper records are archived:</w:delText>
                                </w:r>
                              </w:del>
                            </w:p>
                            <w:p w:rsidR="003A4F18" w:rsidRPr="004311A7" w:rsidDel="003A4F18" w:rsidRDefault="003A4F18" w:rsidP="003A4F18">
                              <w:pPr>
                                <w:rPr>
                                  <w:del w:id="67" w:author="Sarah Harnisch" w:date="2017-05-31T07:49:00Z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pPrChange w:id="68" w:author="Sarah Harnisch" w:date="2017-05-31T07:54:00Z">
                                  <w:pPr>
                                    <w:numPr>
                                      <w:numId w:val="34"/>
                                    </w:numPr>
                                    <w:tabs>
                                      <w:tab w:val="num" w:pos="180"/>
                                    </w:tabs>
                                    <w:ind w:left="180" w:hanging="180"/>
                                  </w:pPr>
                                </w:pPrChange>
                              </w:pPr>
                              <w:del w:id="69" w:author="Sarah Harnisch" w:date="2017-05-31T07:49:00Z">
                                <w:r w:rsidRPr="004311A7" w:rsidDel="003A4F18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>In a locked office only accessible to staff</w:delText>
                                </w:r>
                                <w:r w:rsidDel="003A4F18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>.</w:delText>
                                </w:r>
                                <w:r w:rsidRPr="004311A7" w:rsidDel="003A4F18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 </w:delText>
                                </w:r>
                              </w:del>
                            </w:p>
                            <w:p w:rsidR="003A4F18" w:rsidRPr="004311A7" w:rsidRDefault="003A4F18" w:rsidP="003A4F18">
                              <w:pPr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pPrChange w:id="70" w:author="Sarah Harnisch" w:date="2017-05-31T07:54:00Z">
                                  <w:pPr>
                                    <w:numPr>
                                      <w:numId w:val="34"/>
                                    </w:numPr>
                                    <w:tabs>
                                      <w:tab w:val="num" w:pos="180"/>
                                    </w:tabs>
                                    <w:ind w:left="180" w:hanging="180"/>
                                  </w:pPr>
                                </w:pPrChange>
                              </w:pPr>
                              <w:del w:id="71" w:author="Sarah Harnisch" w:date="2017-05-31T07:49:00Z">
                                <w:r w:rsidRPr="004311A7" w:rsidDel="003A4F18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>For 10 years since the last contact</w:delText>
                                </w:r>
                                <w:r w:rsidDel="003A4F18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>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4799E95B" id="Text Box 142" o:spid="_x0000_s1113" type="#_x0000_t202" style="position:absolute;left:0;text-align:left;margin-left:98.25pt;margin-top:1.85pt;width:295.5pt;height:78.75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" fillcolor="silver" stroked="f">
                  <v:fill rotate="t" focus="50%" type="gradient"/>
                  <v:shadow on="t" color="black" opacity="20971f" offset="0,2.2pt"/>
                  <v:textbox>
                    <w:txbxContent>
                      <w:p w:rsidR="003A4F18" w:rsidRDefault="003A4F18" w:rsidP="003A4F18">
                        <w:pPr>
                          <w:pStyle w:val="ListParagraph"/>
                          <w:numPr>
                            <w:ilvl w:val="0"/>
                            <w:numId w:val="50"/>
                          </w:numPr>
                          <w:ind w:left="426" w:hanging="284"/>
                          <w:rPr>
                            <w:ins w:id="72" w:author="Sarah Harnisch" w:date="2017-05-31T07:54:00Z"/>
                            <w:rFonts w:ascii="Calibri" w:hAnsi="Calibri" w:cs="Calibri"/>
                            <w:sz w:val="22"/>
                            <w:szCs w:val="22"/>
                          </w:rPr>
                          <w:pPrChange w:id="73" w:author="Sarah Harnisch" w:date="2017-05-31T07:53:00Z">
                            <w:pPr>
                              <w:numPr>
                                <w:numId w:val="34"/>
                              </w:numPr>
                              <w:tabs>
                                <w:tab w:val="num" w:pos="180"/>
                              </w:tabs>
                              <w:ind w:left="180" w:hanging="180"/>
                            </w:pPr>
                          </w:pPrChange>
                        </w:pPr>
                        <w:ins w:id="74" w:author="Sarah Harnisch" w:date="2017-05-31T07:50:00Z">
                          <w:r w:rsidRPr="003A4F18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  <w:rPrChange w:id="75" w:author="Sarah Harnisch" w:date="2017-05-31T07:53:00Z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rPrChange>
                            </w:rPr>
                            <w:t>name of service</w:t>
                          </w:r>
                        </w:ins>
                        <w:ins w:id="76" w:author="Sarah Harnisch" w:date="2017-05-31T07:51:00Z">
                          <w:r w:rsidRPr="003A4F18">
                            <w:rPr>
                              <w:rFonts w:ascii="Calibri" w:hAnsi="Calibri" w:cs="Calibri"/>
                              <w:sz w:val="22"/>
                              <w:szCs w:val="22"/>
                              <w:rPrChange w:id="77" w:author="Sarah Harnisch" w:date="2017-05-31T07:53:00Z">
                                <w:rPr/>
                              </w:rPrChange>
                            </w:rPr>
                            <w:t xml:space="preserve"> ensures that systems in line with the guidelines are in place.</w:t>
                          </w:r>
                        </w:ins>
                      </w:p>
                      <w:p w:rsidR="003A4F18" w:rsidRPr="003A4F18" w:rsidRDefault="003A4F18" w:rsidP="003A4F18">
                        <w:pPr>
                          <w:pStyle w:val="ListParagraph"/>
                          <w:numPr>
                            <w:ilvl w:val="0"/>
                            <w:numId w:val="50"/>
                          </w:numPr>
                          <w:ind w:left="426" w:hanging="284"/>
                          <w:rPr>
                            <w:ins w:id="78" w:author="Sarah Harnisch" w:date="2017-05-31T07:54:00Z"/>
                            <w:rFonts w:ascii="Calibri" w:hAnsi="Calibri" w:cs="Calibri"/>
                            <w:sz w:val="22"/>
                            <w:szCs w:val="22"/>
                          </w:rPr>
                          <w:pPrChange w:id="79" w:author="Sarah Harnisch" w:date="2017-05-31T07:54:00Z">
                            <w:pPr>
                              <w:pStyle w:val="ListParagraph"/>
                              <w:numPr>
                                <w:numId w:val="50"/>
                              </w:numPr>
                              <w:ind w:hanging="360"/>
                            </w:pPr>
                          </w:pPrChange>
                        </w:pPr>
                        <w:ins w:id="80" w:author="Sarah Harnisch" w:date="2017-05-31T07:54:00Z">
                          <w:r w:rsidRPr="003A4F18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All staff will be trained on the guidelines before being allowed using the electronic community information equipment.</w:t>
                          </w:r>
                        </w:ins>
                      </w:p>
                      <w:p w:rsidR="003A4F18" w:rsidRDefault="003A4F18" w:rsidP="003A4F18">
                        <w:pPr>
                          <w:pStyle w:val="ListParagraph"/>
                          <w:numPr>
                            <w:ilvl w:val="0"/>
                            <w:numId w:val="50"/>
                          </w:numPr>
                          <w:ind w:left="426" w:hanging="284"/>
                          <w:rPr>
                            <w:ins w:id="81" w:author="Sarah Harnisch" w:date="2017-05-31T07:53:00Z"/>
                            <w:rFonts w:ascii="Calibri" w:hAnsi="Calibri" w:cs="Calibri"/>
                            <w:sz w:val="22"/>
                            <w:szCs w:val="22"/>
                          </w:rPr>
                          <w:pPrChange w:id="82" w:author="Sarah Harnisch" w:date="2017-05-31T07:53:00Z">
                            <w:pPr>
                              <w:numPr>
                                <w:numId w:val="34"/>
                              </w:numPr>
                              <w:tabs>
                                <w:tab w:val="num" w:pos="180"/>
                              </w:tabs>
                              <w:ind w:left="180" w:hanging="180"/>
                            </w:pPr>
                          </w:pPrChange>
                        </w:pPr>
                      </w:p>
                      <w:p w:rsidR="003A4F18" w:rsidRPr="004311A7" w:rsidDel="003A4F18" w:rsidRDefault="003A4F18" w:rsidP="003A4F18">
                        <w:pPr>
                          <w:rPr>
                            <w:del w:id="83" w:author="Sarah Harnisch" w:date="2017-05-31T07:49:00Z"/>
                            <w:rFonts w:ascii="Calibri" w:hAnsi="Calibri" w:cs="Calibri"/>
                            <w:sz w:val="22"/>
                            <w:szCs w:val="22"/>
                          </w:rPr>
                          <w:pPrChange w:id="84" w:author="Sarah Harnisch" w:date="2017-05-31T07:54:00Z">
                            <w:pPr/>
                          </w:pPrChange>
                        </w:pPr>
                        <w:del w:id="85" w:author="Sarah Harnisch" w:date="2017-05-31T07:49:00Z">
                          <w:r w:rsidRPr="004311A7" w:rsidDel="003A4F18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>Paper records are archived:</w:delText>
                          </w:r>
                        </w:del>
                      </w:p>
                      <w:p w:rsidR="003A4F18" w:rsidRPr="004311A7" w:rsidDel="003A4F18" w:rsidRDefault="003A4F18" w:rsidP="003A4F18">
                        <w:pPr>
                          <w:rPr>
                            <w:del w:id="86" w:author="Sarah Harnisch" w:date="2017-05-31T07:49:00Z"/>
                            <w:rFonts w:ascii="Calibri" w:hAnsi="Calibri" w:cs="Calibri"/>
                            <w:sz w:val="22"/>
                            <w:szCs w:val="22"/>
                          </w:rPr>
                          <w:pPrChange w:id="87" w:author="Sarah Harnisch" w:date="2017-05-31T07:54:00Z">
                            <w:pPr>
                              <w:numPr>
                                <w:numId w:val="34"/>
                              </w:numPr>
                              <w:tabs>
                                <w:tab w:val="num" w:pos="180"/>
                              </w:tabs>
                              <w:ind w:left="180" w:hanging="180"/>
                            </w:pPr>
                          </w:pPrChange>
                        </w:pPr>
                        <w:del w:id="88" w:author="Sarah Harnisch" w:date="2017-05-31T07:49:00Z">
                          <w:r w:rsidRPr="004311A7" w:rsidDel="003A4F18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>In a locked office only accessible to staff</w:delText>
                          </w:r>
                          <w:r w:rsidDel="003A4F18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>.</w:delText>
                          </w:r>
                          <w:r w:rsidRPr="004311A7" w:rsidDel="003A4F18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 </w:delText>
                          </w:r>
                        </w:del>
                      </w:p>
                      <w:p w:rsidR="003A4F18" w:rsidRPr="004311A7" w:rsidRDefault="003A4F18" w:rsidP="003A4F18">
                        <w:pPr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pPrChange w:id="89" w:author="Sarah Harnisch" w:date="2017-05-31T07:54:00Z">
                            <w:pPr>
                              <w:numPr>
                                <w:numId w:val="34"/>
                              </w:numPr>
                              <w:tabs>
                                <w:tab w:val="num" w:pos="180"/>
                              </w:tabs>
                              <w:ind w:left="180" w:hanging="180"/>
                            </w:pPr>
                          </w:pPrChange>
                        </w:pPr>
                        <w:del w:id="90" w:author="Sarah Harnisch" w:date="2017-05-31T07:49:00Z">
                          <w:r w:rsidRPr="004311A7" w:rsidDel="003A4F18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>For 10 years since the last contact</w:delText>
                          </w:r>
                          <w:r w:rsidDel="003A4F18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>.</w:delText>
                          </w:r>
                        </w:del>
                      </w:p>
                    </w:txbxContent>
                  </v:textbox>
                </v:shape>
              </w:pict>
            </mc:Fallback>
          </mc:AlternateContent>
        </w:r>
      </w:ins>
    </w:p>
    <w:p w:rsidR="003A4F18" w:rsidRDefault="003A4F18" w:rsidP="003A4F18">
      <w:pPr>
        <w:jc w:val="center"/>
        <w:rPr>
          <w:ins w:id="91" w:author="Sarah Harnisch" w:date="2017-05-31T07:49:00Z"/>
          <w:rFonts w:ascii="Calibri" w:hAnsi="Calibri" w:cs="Calibri"/>
        </w:rPr>
        <w:pPrChange w:id="92" w:author="Sarah Harnisch" w:date="2017-05-31T07:49:00Z">
          <w:pPr/>
        </w:pPrChange>
      </w:pPr>
    </w:p>
    <w:p w:rsidR="003A4F18" w:rsidRDefault="003A4F18" w:rsidP="008E7526">
      <w:pPr>
        <w:jc w:val="right"/>
        <w:rPr>
          <w:ins w:id="93" w:author="Sarah Harnisch" w:date="2017-05-31T07:49:00Z"/>
          <w:rFonts w:ascii="Calibri" w:hAnsi="Calibri" w:cs="Calibri"/>
        </w:rPr>
        <w:pPrChange w:id="94" w:author="Sarah Harnisch" w:date="2017-05-31T07:44:00Z">
          <w:pPr/>
        </w:pPrChange>
      </w:pPr>
    </w:p>
    <w:p w:rsidR="003A4F18" w:rsidRDefault="003A4F18" w:rsidP="008E7526">
      <w:pPr>
        <w:jc w:val="right"/>
        <w:rPr>
          <w:ins w:id="95" w:author="Sarah Harnisch" w:date="2017-05-31T07:49:00Z"/>
          <w:rFonts w:ascii="Calibri" w:hAnsi="Calibri" w:cs="Calibri"/>
        </w:rPr>
        <w:pPrChange w:id="96" w:author="Sarah Harnisch" w:date="2017-05-31T07:44:00Z">
          <w:pPr/>
        </w:pPrChange>
      </w:pPr>
    </w:p>
    <w:p w:rsidR="003A4F18" w:rsidRDefault="003A4F18" w:rsidP="008E7526">
      <w:pPr>
        <w:jc w:val="right"/>
        <w:rPr>
          <w:ins w:id="97" w:author="Sarah Harnisch" w:date="2017-05-31T07:44:00Z"/>
          <w:rFonts w:ascii="Calibri" w:hAnsi="Calibri" w:cs="Calibri"/>
        </w:rPr>
        <w:pPrChange w:id="98" w:author="Sarah Harnisch" w:date="2017-05-31T07:44:00Z">
          <w:pPr/>
        </w:pPrChange>
      </w:pPr>
    </w:p>
    <w:p w:rsidR="008E7526" w:rsidRDefault="008E7526" w:rsidP="008E7526">
      <w:pPr>
        <w:jc w:val="right"/>
        <w:rPr>
          <w:ins w:id="99" w:author="Sarah Harnisch" w:date="2017-05-31T07:44:00Z"/>
          <w:rFonts w:ascii="Calibri" w:hAnsi="Calibri" w:cs="Calibri"/>
        </w:rPr>
        <w:pPrChange w:id="100" w:author="Sarah Harnisch" w:date="2017-05-31T07:44:00Z">
          <w:pPr/>
        </w:pPrChange>
      </w:pPr>
    </w:p>
    <w:p w:rsidR="008E7526" w:rsidRPr="004311A7" w:rsidRDefault="008E7526" w:rsidP="008E7526">
      <w:pPr>
        <w:jc w:val="right"/>
        <w:rPr>
          <w:rFonts w:ascii="Calibri" w:hAnsi="Calibri" w:cs="Calibri"/>
        </w:rPr>
        <w:pPrChange w:id="101" w:author="Sarah Harnisch" w:date="2017-05-31T07:44:00Z">
          <w:pPr/>
        </w:pPrChange>
      </w:pPr>
    </w:p>
    <w:p w:rsidR="004F4660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-61595</wp:posOffset>
                </wp:positionV>
                <wp:extent cx="6286500" cy="342900"/>
                <wp:effectExtent l="57150" t="38100" r="38100" b="57150"/>
                <wp:wrapNone/>
                <wp:docPr id="22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A4F18" w:rsidRPr="004311A7" w:rsidRDefault="003A4F18" w:rsidP="00D06BF0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72" w:history="1">
                              <w:r w:rsidRPr="004311A7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  <w:lang w:val="en-NZ"/>
                                </w:rPr>
                                <w:t>Retention/Archiving</w:t>
                              </w:r>
                              <w:r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  <w:lang w:val="en-NZ"/>
                                </w:rPr>
                                <w:t>/Disposal of</w:t>
                              </w:r>
                              <w:r w:rsidRPr="004311A7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  <w:lang w:val="en-NZ"/>
                                </w:rPr>
                                <w:t xml:space="preserve"> service u</w:t>
                              </w:r>
                              <w:r w:rsidRPr="004311A7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  <w:lang w:val="en-NZ"/>
                                </w:rPr>
                                <w:t>s</w:t>
                              </w:r>
                              <w:r w:rsidRPr="004311A7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  <w:lang w:val="en-NZ"/>
                                </w:rPr>
                                <w:t>ers’ information</w:t>
                              </w:r>
                            </w:hyperlink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4" type="#_x0000_t202" style="position:absolute;margin-left:-.25pt;margin-top:-4.85pt;width:495pt;height:27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" fillcolor="#f2f2f2" stroked="f">
                <v:shadow on="t" color="black" opacity="24903f" origin=",.5" offset="0,.55556mm"/>
                <v:textbox>
                  <w:txbxContent>
                    <w:p w:rsidR="003A4F18" w:rsidRPr="004311A7" w:rsidRDefault="003A4F18" w:rsidP="00D06BF0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73" w:history="1">
                        <w:r w:rsidRPr="004311A7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  <w:lang w:val="en-NZ"/>
                          </w:rPr>
                          <w:t>Retention/Archiving</w:t>
                        </w:r>
                        <w:r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  <w:lang w:val="en-NZ"/>
                          </w:rPr>
                          <w:t>/Disposal of</w:t>
                        </w:r>
                        <w:r w:rsidRPr="004311A7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  <w:lang w:val="en-NZ"/>
                          </w:rPr>
                          <w:t xml:space="preserve"> service u</w:t>
                        </w:r>
                        <w:r w:rsidRPr="004311A7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  <w:lang w:val="en-NZ"/>
                          </w:rPr>
                          <w:t>s</w:t>
                        </w:r>
                        <w:r w:rsidRPr="004311A7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  <w:lang w:val="en-NZ"/>
                          </w:rPr>
                          <w:t>ers’ information</w:t>
                        </w:r>
                      </w:hyperlink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E451C" w:rsidRDefault="00FE451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22744464" wp14:editId="61707303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6286500" cy="276225"/>
                <wp:effectExtent l="57150" t="38100" r="57150" b="85725"/>
                <wp:wrapNone/>
                <wp:docPr id="333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A4F18" w:rsidRPr="00FE451C" w:rsidRDefault="003A4F18" w:rsidP="00FE451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FE451C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If there is a purpose to keep the information the information must be kept.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44464" id="_x0000_s1115" type="#_x0000_t202" style="position:absolute;margin-left:0;margin-top:4.7pt;width:495pt;height:21.75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" fillcolor="#f2f2f2" stroked="f">
                <v:shadow on="t" color="black" opacity="24903f" origin=",.5" offset="0,.55556mm"/>
                <v:textbox>
                  <w:txbxContent>
                    <w:p w:rsidR="003A4F18" w:rsidRPr="00FE451C" w:rsidRDefault="003A4F18" w:rsidP="00FE451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FE451C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>If there is a purpose to keep the information the information must be kept.</w:t>
                      </w:r>
                    </w:p>
                  </w:txbxContent>
                </v:textbox>
              </v:shape>
            </w:pict>
          </mc:Fallback>
        </mc:AlternateContent>
      </w:r>
    </w:p>
    <w:p w:rsidR="00FE451C" w:rsidRDefault="00FE451C" w:rsidP="00BC285F">
      <w:pPr>
        <w:rPr>
          <w:rFonts w:ascii="Calibri" w:hAnsi="Calibri" w:cs="Calibri"/>
        </w:rPr>
      </w:pPr>
    </w:p>
    <w:p w:rsidR="00FE451C" w:rsidRDefault="00FE451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6A32D45E" wp14:editId="3B09F7E2">
                <wp:simplePos x="0" y="0"/>
                <wp:positionH relativeFrom="column">
                  <wp:posOffset>-3175</wp:posOffset>
                </wp:positionH>
                <wp:positionV relativeFrom="paragraph">
                  <wp:posOffset>24130</wp:posOffset>
                </wp:positionV>
                <wp:extent cx="6286500" cy="447675"/>
                <wp:effectExtent l="57150" t="38100" r="57150" b="85725"/>
                <wp:wrapNone/>
                <wp:docPr id="337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4476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A4F18" w:rsidRPr="00FE451C" w:rsidRDefault="003A4F18" w:rsidP="00FE451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Health information must not be kept longer than is required for the purpose for which it may lawfully be used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2D45E" id="_x0000_s1116" type="#_x0000_t202" style="position:absolute;margin-left:-.25pt;margin-top:1.9pt;width:495pt;height:35.2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" fillcolor="#f2f2f2" stroked="f">
                <v:shadow on="t" color="black" opacity="24903f" origin=",.5" offset="0,.55556mm"/>
                <v:textbox>
                  <w:txbxContent>
                    <w:p w:rsidR="003A4F18" w:rsidRPr="00FE451C" w:rsidRDefault="003A4F18" w:rsidP="00FE451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>Health information must not be kept longer than is required for the purpose for which it may lawfully be used</w:t>
                      </w:r>
                    </w:p>
                  </w:txbxContent>
                </v:textbox>
              </v:shape>
            </w:pict>
          </mc:Fallback>
        </mc:AlternateContent>
      </w:r>
    </w:p>
    <w:p w:rsidR="00FE451C" w:rsidRDefault="00FE451C" w:rsidP="00BC285F">
      <w:pPr>
        <w:rPr>
          <w:rFonts w:ascii="Calibri" w:hAnsi="Calibri" w:cs="Calibri"/>
        </w:rPr>
      </w:pPr>
    </w:p>
    <w:p w:rsidR="004F4660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06880" behindDoc="0" locked="0" layoutInCell="1" allowOverlap="1">
                <wp:simplePos x="0" y="0"/>
                <wp:positionH relativeFrom="column">
                  <wp:posOffset>4791074</wp:posOffset>
                </wp:positionH>
                <wp:positionV relativeFrom="paragraph">
                  <wp:posOffset>95250</wp:posOffset>
                </wp:positionV>
                <wp:extent cx="0" cy="114300"/>
                <wp:effectExtent l="76200" t="0" r="38100" b="38100"/>
                <wp:wrapNone/>
                <wp:docPr id="21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1F76F" id="Line 147" o:spid="_x0000_s1026" style="position:absolute;z-index:251706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7.25pt,7.5pt" to="377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y7LKgIAAEw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05856" behindDoc="0" locked="0" layoutInCell="1" allowOverlap="1">
                <wp:simplePos x="0" y="0"/>
                <wp:positionH relativeFrom="column">
                  <wp:posOffset>1485899</wp:posOffset>
                </wp:positionH>
                <wp:positionV relativeFrom="paragraph">
                  <wp:posOffset>95250</wp:posOffset>
                </wp:positionV>
                <wp:extent cx="0" cy="114300"/>
                <wp:effectExtent l="76200" t="0" r="38100" b="38100"/>
                <wp:wrapNone/>
                <wp:docPr id="20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7F2019" id="Line 146" o:spid="_x0000_s1026" style="position:absolute;z-index:251705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7pt,7.5pt" to="117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tICKQIAAEw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D06BF0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3311525</wp:posOffset>
                </wp:positionH>
                <wp:positionV relativeFrom="paragraph">
                  <wp:posOffset>22225</wp:posOffset>
                </wp:positionV>
                <wp:extent cx="2971800" cy="287655"/>
                <wp:effectExtent l="0" t="0" r="0" b="0"/>
                <wp:wrapNone/>
                <wp:docPr id="19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8765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1A413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Paper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8" o:spid="_x0000_s1117" type="#_x0000_t202" style="position:absolute;margin-left:260.75pt;margin-top:1.75pt;width:234pt;height:22.6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" fillcolor="#d9d9d9" stroked="f">
                <v:textbox>
                  <w:txbxContent>
                    <w:p w:rsidR="003A4F18" w:rsidRPr="004311A7" w:rsidRDefault="003A4F18" w:rsidP="001A413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Paper Information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46990</wp:posOffset>
                </wp:positionV>
                <wp:extent cx="2971800" cy="342900"/>
                <wp:effectExtent l="0" t="0" r="0" b="0"/>
                <wp:wrapNone/>
                <wp:docPr id="18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1A413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Electronic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118" type="#_x0000_t202" style="position:absolute;margin-left:0;margin-top:3.7pt;width:234pt;height:27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" fillcolor="#d9d9d9" stroked="f">
                <v:textbox>
                  <w:txbxContent>
                    <w:p w:rsidR="003A4F18" w:rsidRPr="004311A7" w:rsidRDefault="003A4F18" w:rsidP="001A413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Electronic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D06BF0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125095</wp:posOffset>
                </wp:positionV>
                <wp:extent cx="2971800" cy="342900"/>
                <wp:effectExtent l="57150" t="38100" r="38100" b="57150"/>
                <wp:wrapNone/>
                <wp:docPr id="17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Pr="004311A7" w:rsidRDefault="003A4F18" w:rsidP="009D504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9" type="#_x0000_t202" style="position:absolute;margin-left:261pt;margin-top:9.85pt;width:234pt;height:27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A4F18" w:rsidRPr="004311A7" w:rsidRDefault="003A4F18" w:rsidP="009D5045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</w:t>
                      </w:r>
                    </w:p>
                  </w:txbxContent>
                </v:textbox>
              </v:shape>
            </w:pict>
          </mc:Fallback>
        </mc:AlternateContent>
      </w:r>
    </w:p>
    <w:p w:rsidR="00D06BF0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2971800" cy="361950"/>
                <wp:effectExtent l="57150" t="38100" r="38100" b="57150"/>
                <wp:wrapNone/>
                <wp:docPr id="16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61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Pr="004311A7" w:rsidRDefault="003A4F18" w:rsidP="009D504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120" type="#_x0000_t202" style="position:absolute;margin-left:0;margin-top:1.8pt;width:234pt;height:28.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A4F18" w:rsidRPr="004311A7" w:rsidRDefault="003A4F18" w:rsidP="009D5045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</w:t>
                      </w:r>
                    </w:p>
                  </w:txbxContent>
                </v:textbox>
              </v:shape>
            </w:pict>
          </mc:Fallback>
        </mc:AlternateContent>
      </w:r>
    </w:p>
    <w:p w:rsidR="00D06BF0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90805</wp:posOffset>
                </wp:positionV>
                <wp:extent cx="2971800" cy="694055"/>
                <wp:effectExtent l="76200" t="57150" r="76200" b="86995"/>
                <wp:wrapNone/>
                <wp:docPr id="15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69405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B3385D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Paper records are archived:</w:t>
                            </w:r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3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 a locked office only accessible to staff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3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For 10 years since the last contact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1" type="#_x0000_t202" style="position:absolute;margin-left:261pt;margin-top:7.15pt;width:234pt;height:54.6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B3385D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Paper records are archived:</w:t>
                      </w:r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3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 a locked office only accessible to staff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3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For 10 years since the last contact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D06BF0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2971800" cy="1076325"/>
                <wp:effectExtent l="76200" t="57150" r="76200" b="104775"/>
                <wp:wrapNone/>
                <wp:docPr id="14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076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332B28">
                            <w:pPr>
                              <w:numPr>
                                <w:ins w:id="102" w:author="Sarah Harnisch" w:date="2011-11-25T07:31:00Z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When service user is discharged:</w:t>
                            </w:r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36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Records are no longer accessible to staff – only 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highlight w:val="darkGray"/>
                              </w:rPr>
                              <w:t>………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can retrieve it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A4F18" w:rsidRPr="004311A7" w:rsidRDefault="003A4F18" w:rsidP="00E70C2C">
                            <w:pPr>
                              <w:numPr>
                                <w:ilvl w:val="0"/>
                                <w:numId w:val="36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Information stays in electronic record base for 10 years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122" type="#_x0000_t202" style="position:absolute;margin-left:0;margin-top:1pt;width:234pt;height:84.7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" fillcolor="silver" stroked="f">
                <v:fill color2="#eaeaea"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332B28">
                      <w:pPr>
                        <w:numPr>
                          <w:ins w:id="103" w:author="Sarah Harnisch" w:date="2011-11-25T07:31:00Z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When service user is discharged:</w:t>
                      </w:r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36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Records are no longer accessible to staff – only 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highlight w:val="darkGray"/>
                        </w:rPr>
                        <w:t>………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can retrieve it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3A4F18" w:rsidRPr="004311A7" w:rsidRDefault="003A4F18" w:rsidP="00E70C2C">
                      <w:pPr>
                        <w:numPr>
                          <w:ilvl w:val="0"/>
                          <w:numId w:val="36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Information stays in electronic record base for 10 years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847514" w:rsidRPr="004311A7" w:rsidRDefault="00847514" w:rsidP="00BC285F">
      <w:pPr>
        <w:rPr>
          <w:rFonts w:ascii="Calibri" w:hAnsi="Calibri" w:cs="Calibri"/>
        </w:rPr>
      </w:pPr>
    </w:p>
    <w:p w:rsidR="00E12EE7" w:rsidRPr="004311A7" w:rsidRDefault="00E12EE7" w:rsidP="00E12EE7">
      <w:pPr>
        <w:ind w:left="720"/>
        <w:rPr>
          <w:rFonts w:ascii="Calibri" w:hAnsi="Calibri" w:cs="Calibri"/>
        </w:rPr>
      </w:pPr>
    </w:p>
    <w:p w:rsidR="00D06BF0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155575</wp:posOffset>
                </wp:positionV>
                <wp:extent cx="2978150" cy="299085"/>
                <wp:effectExtent l="0" t="0" r="0" b="0"/>
                <wp:wrapNone/>
                <wp:docPr id="13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150" cy="2990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6F5BE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After 10 years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123" type="#_x0000_t202" style="position:absolute;margin-left:261pt;margin-top:12.25pt;width:234.5pt;height:23.5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" fillcolor="#bcbcbc" stroked="f">
                <v:fill color2="#ededed" rotate="t" angle="180" colors="0 #bcbcbc;22938f #d0d0d0;1 #ededed" focus="100%" type="gradient"/>
                <v:textbox>
                  <w:txbxContent>
                    <w:p w:rsidR="003A4F18" w:rsidRPr="004311A7" w:rsidRDefault="003A4F18" w:rsidP="006F5BE2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After 10 years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34528" behindDoc="0" locked="0" layoutInCell="1" allowOverlap="1">
                <wp:simplePos x="0" y="0"/>
                <wp:positionH relativeFrom="column">
                  <wp:posOffset>4791074</wp:posOffset>
                </wp:positionH>
                <wp:positionV relativeFrom="paragraph">
                  <wp:posOffset>43815</wp:posOffset>
                </wp:positionV>
                <wp:extent cx="0" cy="114300"/>
                <wp:effectExtent l="76200" t="0" r="38100" b="38100"/>
                <wp:wrapNone/>
                <wp:docPr id="335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108207" id="Line 147" o:spid="_x0000_s1026" style="position:absolute;z-index:251734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7.25pt,3.45pt" to="377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MovKwIAAE0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">
                <v:stroke endarrow="block"/>
              </v:line>
            </w:pict>
          </mc:Fallback>
        </mc:AlternateContent>
      </w:r>
    </w:p>
    <w:p w:rsidR="00D06BF0" w:rsidRPr="004311A7" w:rsidRDefault="00D06BF0" w:rsidP="00BC285F">
      <w:pPr>
        <w:rPr>
          <w:rFonts w:ascii="Calibri" w:hAnsi="Calibri" w:cs="Calibri"/>
        </w:rPr>
      </w:pPr>
    </w:p>
    <w:p w:rsidR="00D06BF0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33504" behindDoc="0" locked="0" layoutInCell="1" allowOverlap="1">
                <wp:simplePos x="0" y="0"/>
                <wp:positionH relativeFrom="column">
                  <wp:posOffset>1485899</wp:posOffset>
                </wp:positionH>
                <wp:positionV relativeFrom="paragraph">
                  <wp:posOffset>158750</wp:posOffset>
                </wp:positionV>
                <wp:extent cx="0" cy="114300"/>
                <wp:effectExtent l="76200" t="0" r="38100" b="38100"/>
                <wp:wrapNone/>
                <wp:docPr id="334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74705F" id="Line 147" o:spid="_x0000_s1026" style="position:absolute;z-index:251733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7pt,12.5pt" to="117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ADUKwIAAE0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82550</wp:posOffset>
                </wp:positionV>
                <wp:extent cx="2968625" cy="676275"/>
                <wp:effectExtent l="76200" t="57150" r="79375" b="104775"/>
                <wp:wrapNone/>
                <wp:docPr id="12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8625" cy="676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E70C2C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Records are send to 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  <w:highlight w:val="darkGray"/>
                              </w:rPr>
                              <w:t>……….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for destruction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A4F18" w:rsidRDefault="003A4F18" w:rsidP="00E70C2C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ind w:left="142" w:hanging="142"/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If practicable the records are offered to the service user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3" o:spid="_x0000_s1124" type="#_x0000_t202" style="position:absolute;margin-left:261.75pt;margin-top:6.5pt;width:233.75pt;height:53.2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E70C2C">
                      <w:pPr>
                        <w:pStyle w:val="ListParagraph"/>
                        <w:numPr>
                          <w:ilvl w:val="0"/>
                          <w:numId w:val="43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Records are send to 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  <w:highlight w:val="darkGray"/>
                        </w:rPr>
                        <w:t>……….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for destruction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3A4F18" w:rsidRDefault="003A4F18" w:rsidP="00E70C2C">
                      <w:pPr>
                        <w:pStyle w:val="ListParagraph"/>
                        <w:numPr>
                          <w:ilvl w:val="0"/>
                          <w:numId w:val="43"/>
                        </w:numPr>
                        <w:ind w:left="142" w:hanging="142"/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If practicable the records are offered to the service user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D06BF0" w:rsidRPr="004311A7" w:rsidRDefault="005B269C" w:rsidP="00BC285F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115570</wp:posOffset>
                </wp:positionV>
                <wp:extent cx="2971800" cy="299085"/>
                <wp:effectExtent l="0" t="0" r="0" b="0"/>
                <wp:wrapNone/>
                <wp:docPr id="336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990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BD0D3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After 10 years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5" type="#_x0000_t202" style="position:absolute;margin-left:0;margin-top:9.1pt;width:234pt;height:23.5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" fillcolor="#bcbcbc" stroked="f">
                <v:fill color2="#ededed" rotate="t" angle="180" colors="0 #bcbcbc;22938f #d0d0d0;1 #ededed" focus="100%" type="gradient"/>
                <v:textbox>
                  <w:txbxContent>
                    <w:p w:rsidR="003A4F18" w:rsidRPr="004311A7" w:rsidRDefault="003A4F18" w:rsidP="00BD0D39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After 10 years</w:t>
                      </w:r>
                    </w:p>
                  </w:txbxContent>
                </v:textbox>
              </v:shape>
            </w:pict>
          </mc:Fallback>
        </mc:AlternateContent>
      </w:r>
    </w:p>
    <w:p w:rsidR="00D06BF0" w:rsidRPr="004311A7" w:rsidRDefault="00D06BF0" w:rsidP="00E00A9D">
      <w:pPr>
        <w:jc w:val="center"/>
        <w:rPr>
          <w:rFonts w:ascii="Calibri" w:hAnsi="Calibri" w:cs="Calibri"/>
        </w:rPr>
      </w:pPr>
    </w:p>
    <w:p w:rsidR="00E9749B" w:rsidRPr="004311A7" w:rsidRDefault="005B269C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38735</wp:posOffset>
                </wp:positionV>
                <wp:extent cx="2968625" cy="952500"/>
                <wp:effectExtent l="76200" t="57150" r="79375" b="95250"/>
                <wp:wrapNone/>
                <wp:docPr id="338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8625" cy="952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E70C2C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Records are deleted and removed from back-up or any other system that holds the service users’ information.</w:t>
                            </w:r>
                          </w:p>
                          <w:p w:rsidR="003A4F18" w:rsidRPr="004311A7" w:rsidRDefault="003A4F18" w:rsidP="00E70C2C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If practicable the records are offered to the service user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3A4F18" w:rsidRDefault="003A4F18" w:rsidP="001D5C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6" type="#_x0000_t202" style="position:absolute;margin-left:0;margin-top:3.05pt;width:233.75pt;height:75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E70C2C">
                      <w:pPr>
                        <w:pStyle w:val="ListParagraph"/>
                        <w:numPr>
                          <w:ilvl w:val="0"/>
                          <w:numId w:val="43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Records are deleted and removed from back-up or any other system that holds the service users’ information.</w:t>
                      </w:r>
                    </w:p>
                    <w:p w:rsidR="003A4F18" w:rsidRPr="004311A7" w:rsidRDefault="003A4F18" w:rsidP="00E70C2C">
                      <w:pPr>
                        <w:pStyle w:val="ListParagraph"/>
                        <w:numPr>
                          <w:ilvl w:val="0"/>
                          <w:numId w:val="43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>If practicable the records are offered to the service user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3A4F18" w:rsidRDefault="003A4F18" w:rsidP="001D5C00"/>
                  </w:txbxContent>
                </v:textbox>
              </v:shape>
            </w:pict>
          </mc:Fallback>
        </mc:AlternateContent>
      </w:r>
    </w:p>
    <w:p w:rsidR="001D5C00" w:rsidRPr="004311A7" w:rsidRDefault="005B269C" w:rsidP="00E9749B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100330</wp:posOffset>
                </wp:positionV>
                <wp:extent cx="2968625" cy="1352550"/>
                <wp:effectExtent l="57150" t="57150" r="79375" b="95250"/>
                <wp:wrapNone/>
                <wp:docPr id="339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8625" cy="13525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F18" w:rsidRPr="004311A7" w:rsidRDefault="003A4F18" w:rsidP="001D5C00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BEFORE DESTROYING INFORMATION CHECK </w:t>
                            </w:r>
                            <w:hyperlink r:id="rId74" w:history="1">
                              <w:r w:rsidRPr="004311A7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ARCHI</w:t>
                              </w:r>
                              <w:r w:rsidRPr="004311A7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V</w:t>
                              </w:r>
                              <w:r w:rsidRPr="004311A7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ES NZ</w:t>
                              </w:r>
                            </w:hyperlink>
                            <w:r w:rsidRPr="004311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FOR THE NEWEST REGULATIONS AND GUIDELINES.</w:t>
                            </w:r>
                          </w:p>
                          <w:p w:rsidR="003A4F18" w:rsidRPr="004311A7" w:rsidRDefault="003A4F18" w:rsidP="001D5C00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:rsidR="003A4F18" w:rsidRPr="004311A7" w:rsidRDefault="003A4F18" w:rsidP="001D5C00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752475" cy="561975"/>
                                  <wp:effectExtent l="0" t="0" r="0" b="0"/>
                                  <wp:docPr id="5" name="Picture 340" descr="https://encrypted-tbn1.gstatic.com/images?q=tbn:ANd9GcR9CS1FbPkv_JELITf48E_lzw8XGnbcc9fm2JliAzHcNqneK0p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0" descr="https://encrypted-tbn1.gstatic.com/images?q=tbn:ANd9GcR9CS1FbPkv_JELITf48E_lzw8XGnbcc9fm2JliAzHcNqneK0pm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2475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7" type="#_x0000_t202" style="position:absolute;margin-left:261pt;margin-top:7.9pt;width:233.75pt;height:106.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3A4F18" w:rsidRPr="004311A7" w:rsidRDefault="003A4F18" w:rsidP="001D5C00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BEFORE DESTROYING INFORMATION CHECK </w:t>
                      </w:r>
                      <w:hyperlink r:id="rId76" w:history="1">
                        <w:r w:rsidRPr="004311A7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ARCHI</w:t>
                        </w:r>
                        <w:r w:rsidRPr="004311A7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V</w:t>
                        </w:r>
                        <w:r w:rsidRPr="004311A7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ES NZ</w:t>
                        </w:r>
                      </w:hyperlink>
                      <w:r w:rsidRPr="004311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FOR THE NEWEST REGULATIONS AND GUIDELINES.</w:t>
                      </w:r>
                    </w:p>
                    <w:p w:rsidR="003A4F18" w:rsidRPr="004311A7" w:rsidRDefault="003A4F18" w:rsidP="001D5C00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:rsidR="003A4F18" w:rsidRPr="004311A7" w:rsidRDefault="003A4F18" w:rsidP="001D5C00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752475" cy="561975"/>
                            <wp:effectExtent l="0" t="0" r="0" b="0"/>
                            <wp:docPr id="5" name="Picture 340" descr="https://encrypted-tbn1.gstatic.com/images?q=tbn:ANd9GcR9CS1FbPkv_JELITf48E_lzw8XGnbcc9fm2JliAzHcNqneK0pm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0" descr="https://encrypted-tbn1.gstatic.com/images?q=tbn:ANd9GcR9CS1FbPkv_JELITf48E_lzw8XGnbcc9fm2JliAzHcNqneK0pm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247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D5C00" w:rsidRPr="004311A7" w:rsidRDefault="001D5C00" w:rsidP="00E9749B">
      <w:pPr>
        <w:rPr>
          <w:rFonts w:ascii="Calibri" w:hAnsi="Calibri" w:cs="Calibri"/>
        </w:rPr>
      </w:pPr>
    </w:p>
    <w:p w:rsidR="001D5C00" w:rsidRPr="004311A7" w:rsidRDefault="001D5C00" w:rsidP="00E9749B">
      <w:pPr>
        <w:rPr>
          <w:rFonts w:ascii="Calibri" w:hAnsi="Calibri" w:cs="Calibri"/>
        </w:rPr>
      </w:pPr>
    </w:p>
    <w:p w:rsidR="001D5C00" w:rsidRPr="004311A7" w:rsidRDefault="001D5C00" w:rsidP="00E9749B">
      <w:pPr>
        <w:rPr>
          <w:rFonts w:ascii="Calibri" w:hAnsi="Calibri" w:cs="Calibri"/>
        </w:rPr>
      </w:pPr>
    </w:p>
    <w:p w:rsidR="001D5C00" w:rsidRPr="004311A7" w:rsidRDefault="001D5C00" w:rsidP="00E9749B">
      <w:pPr>
        <w:rPr>
          <w:rFonts w:ascii="Calibri" w:hAnsi="Calibri" w:cs="Calibri"/>
        </w:rPr>
      </w:pPr>
    </w:p>
    <w:p w:rsidR="001D5C00" w:rsidRPr="004311A7" w:rsidRDefault="001D5C00" w:rsidP="00E9749B">
      <w:pPr>
        <w:rPr>
          <w:rFonts w:ascii="Calibri" w:hAnsi="Calibri" w:cs="Calibri"/>
        </w:rPr>
      </w:pPr>
    </w:p>
    <w:p w:rsidR="001D5C00" w:rsidRPr="004311A7" w:rsidRDefault="001D5C00" w:rsidP="00E9749B">
      <w:pPr>
        <w:rPr>
          <w:rFonts w:ascii="Calibri" w:hAnsi="Calibri" w:cs="Calibri"/>
        </w:rPr>
      </w:pPr>
    </w:p>
    <w:p w:rsidR="001D5C00" w:rsidRDefault="001D5C00" w:rsidP="00E9749B">
      <w:pPr>
        <w:rPr>
          <w:ins w:id="104" w:author="Sarah Harnisch" w:date="2017-05-31T07:56:00Z"/>
          <w:rFonts w:ascii="Calibri" w:hAnsi="Calibri" w:cs="Calibri"/>
        </w:rPr>
      </w:pPr>
    </w:p>
    <w:p w:rsidR="00842818" w:rsidRDefault="00842818" w:rsidP="00E9749B">
      <w:pPr>
        <w:rPr>
          <w:ins w:id="105" w:author="Sarah Harnisch" w:date="2017-05-31T07:56:00Z"/>
          <w:rFonts w:ascii="Calibri" w:hAnsi="Calibri" w:cs="Calibri"/>
        </w:rPr>
      </w:pPr>
    </w:p>
    <w:p w:rsidR="00842818" w:rsidRDefault="00842818" w:rsidP="00E9749B">
      <w:pPr>
        <w:rPr>
          <w:ins w:id="106" w:author="Sarah Harnisch" w:date="2017-05-31T07:56:00Z"/>
          <w:rFonts w:ascii="Calibri" w:hAnsi="Calibri" w:cs="Calibri"/>
        </w:rPr>
      </w:pPr>
    </w:p>
    <w:p w:rsidR="00842818" w:rsidRPr="004311A7" w:rsidRDefault="00842818" w:rsidP="00E9749B">
      <w:pPr>
        <w:rPr>
          <w:rFonts w:ascii="Calibri" w:hAnsi="Calibri" w:cs="Calibri"/>
        </w:rPr>
      </w:pPr>
    </w:p>
    <w:p w:rsidR="001D5C00" w:rsidRPr="004311A7" w:rsidRDefault="005B269C" w:rsidP="00E9749B">
      <w:pPr>
        <w:rPr>
          <w:rFonts w:ascii="Calibri" w:hAnsi="Calibri" w:cs="Calibri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146050</wp:posOffset>
                </wp:positionV>
                <wp:extent cx="6400800" cy="342900"/>
                <wp:effectExtent l="57150" t="38100" r="38100" b="57150"/>
                <wp:wrapNone/>
                <wp:docPr id="11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A4F18" w:rsidRPr="004311A7" w:rsidRDefault="003A4F18" w:rsidP="00D06BF0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 xml:space="preserve">Retrieval of Client Information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1" o:spid="_x0000_s1128" type="#_x0000_t202" style="position:absolute;margin-left:-8.5pt;margin-top:11.5pt;width:7in;height:27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" fillcolor="#d9d9d9" stroked="f">
                <v:shadow on="t" color="black" opacity="24903f" origin=",.5" offset="0,.55556mm"/>
                <v:textbox>
                  <w:txbxContent>
                    <w:p w:rsidR="003A4F18" w:rsidRPr="004311A7" w:rsidRDefault="003A4F18" w:rsidP="00D06BF0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 xml:space="preserve">Retrieval of Client Information </w:t>
                      </w:r>
                    </w:p>
                  </w:txbxContent>
                </v:textbox>
              </v:shape>
            </w:pict>
          </mc:Fallback>
        </mc:AlternateContent>
      </w:r>
    </w:p>
    <w:p w:rsidR="001D5C00" w:rsidRPr="004311A7" w:rsidRDefault="001D5C00" w:rsidP="00E9749B">
      <w:pPr>
        <w:rPr>
          <w:rFonts w:ascii="Calibri" w:hAnsi="Calibri" w:cs="Calibri"/>
        </w:rPr>
      </w:pPr>
    </w:p>
    <w:p w:rsidR="001D5C00" w:rsidRPr="004311A7" w:rsidRDefault="005B269C" w:rsidP="00E9749B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116205</wp:posOffset>
                </wp:positionV>
                <wp:extent cx="6400800" cy="361950"/>
                <wp:effectExtent l="57150" t="38100" r="57150" b="76200"/>
                <wp:wrapNone/>
                <wp:docPr id="10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61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3A4F18" w:rsidRPr="004311A7" w:rsidRDefault="003A4F18" w:rsidP="0032685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129" type="#_x0000_t202" style="position:absolute;margin-left:-8.25pt;margin-top:9.15pt;width:7in;height:28.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A4F18" w:rsidRPr="004311A7" w:rsidRDefault="003A4F18" w:rsidP="0032685D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</w:t>
                      </w:r>
                    </w:p>
                  </w:txbxContent>
                </v:textbox>
              </v:shape>
            </w:pict>
          </mc:Fallback>
        </mc:AlternateContent>
      </w:r>
    </w:p>
    <w:p w:rsidR="001D5C00" w:rsidRPr="004311A7" w:rsidRDefault="001D5C00" w:rsidP="00E9749B">
      <w:pPr>
        <w:rPr>
          <w:rFonts w:ascii="Calibri" w:hAnsi="Calibri" w:cs="Calibri"/>
        </w:rPr>
      </w:pPr>
    </w:p>
    <w:p w:rsidR="00E9749B" w:rsidRPr="004311A7" w:rsidRDefault="006B44FA" w:rsidP="00E9749B">
      <w:pPr>
        <w:rPr>
          <w:rFonts w:ascii="Calibri" w:hAnsi="Calibri" w:cs="Calibri"/>
        </w:rPr>
      </w:pPr>
      <w:ins w:id="107" w:author="Sarah Harnisch" w:date="2017-05-31T08:45:00Z"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299" distR="114299" simplePos="0" relativeHeight="251776512" behindDoc="0" locked="0" layoutInCell="1" allowOverlap="1" wp14:anchorId="7D027A65" wp14:editId="631E7352">
                  <wp:simplePos x="0" y="0"/>
                  <wp:positionH relativeFrom="column">
                    <wp:posOffset>1409700</wp:posOffset>
                  </wp:positionH>
                  <wp:positionV relativeFrom="paragraph">
                    <wp:posOffset>92710</wp:posOffset>
                  </wp:positionV>
                  <wp:extent cx="0" cy="114300"/>
                  <wp:effectExtent l="76200" t="0" r="38100" b="38100"/>
                  <wp:wrapNone/>
                  <wp:docPr id="147" name="Line 1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586F056" id="Line 147" o:spid="_x0000_s1026" style="position:absolute;z-index:251776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1pt,7.3pt" to="11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">
                  <v:stroke endarrow="block"/>
                </v:line>
              </w:pict>
            </mc:Fallback>
          </mc:AlternateContent>
        </w:r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299" distR="114299" simplePos="0" relativeHeight="251778560" behindDoc="0" locked="0" layoutInCell="1" allowOverlap="1" wp14:anchorId="7D027A65" wp14:editId="631E7352">
                  <wp:simplePos x="0" y="0"/>
                  <wp:positionH relativeFrom="column">
                    <wp:posOffset>4848225</wp:posOffset>
                  </wp:positionH>
                  <wp:positionV relativeFrom="paragraph">
                    <wp:posOffset>76200</wp:posOffset>
                  </wp:positionV>
                  <wp:extent cx="0" cy="114300"/>
                  <wp:effectExtent l="76200" t="0" r="38100" b="38100"/>
                  <wp:wrapNone/>
                  <wp:docPr id="150" name="Line 1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92FD810" id="Line 147" o:spid="_x0000_s1026" style="position:absolute;z-index:251778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81.75pt,6pt" to="381.7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u7rKgIAAE0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">
                  <v:stroke endarrow="block"/>
                </v:line>
              </w:pict>
            </mc:Fallback>
          </mc:AlternateContent>
        </w:r>
      </w:ins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194945</wp:posOffset>
                </wp:positionV>
                <wp:extent cx="2971800" cy="342900"/>
                <wp:effectExtent l="0" t="0" r="0" b="0"/>
                <wp:wrapNone/>
                <wp:docPr id="8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E9749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Paper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" o:spid="_x0000_s1130" type="#_x0000_t202" style="position:absolute;margin-left:261.75pt;margin-top:15.35pt;width:234pt;height:27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" fillcolor="#d9d9d9" stroked="f">
                <v:textbox>
                  <w:txbxContent>
                    <w:p w:rsidR="003A4F18" w:rsidRPr="004311A7" w:rsidRDefault="003A4F18" w:rsidP="00E9749B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Paper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E9749B" w:rsidRPr="004311A7" w:rsidRDefault="005B269C" w:rsidP="00E9749B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27940</wp:posOffset>
                </wp:positionV>
                <wp:extent cx="2971800" cy="342900"/>
                <wp:effectExtent l="0" t="0" r="0" b="0"/>
                <wp:wrapNone/>
                <wp:docPr id="9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3A4F18" w:rsidRPr="004311A7" w:rsidRDefault="003A4F18" w:rsidP="00E9749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311A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Electronic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131" type="#_x0000_t202" style="position:absolute;margin-left:-8.25pt;margin-top:2.2pt;width:234pt;height:27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" fillcolor="#d9d9d9" stroked="f">
                <v:textbox>
                  <w:txbxContent>
                    <w:p w:rsidR="003A4F18" w:rsidRPr="004311A7" w:rsidRDefault="003A4F18" w:rsidP="00E9749B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311A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Electronic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E9749B" w:rsidRPr="004311A7" w:rsidRDefault="00E56E35" w:rsidP="00E9749B">
      <w:pPr>
        <w:rPr>
          <w:rFonts w:ascii="Calibri" w:hAnsi="Calibri" w:cs="Calibri"/>
        </w:rPr>
      </w:pPr>
      <w:ins w:id="108" w:author="Sarah Harnisch" w:date="2011-11-25T07:31:00Z"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300" distR="114300" simplePos="0" relativeHeight="251717120" behindDoc="0" locked="0" layoutInCell="1" allowOverlap="1">
                  <wp:simplePos x="0" y="0"/>
                  <wp:positionH relativeFrom="column">
                    <wp:posOffset>-104775</wp:posOffset>
                  </wp:positionH>
                  <wp:positionV relativeFrom="paragraph">
                    <wp:posOffset>177165</wp:posOffset>
                  </wp:positionV>
                  <wp:extent cx="2971800" cy="495300"/>
                  <wp:effectExtent l="76200" t="57150" r="95250" b="114300"/>
                  <wp:wrapNone/>
                  <wp:docPr id="6" name="Text Box 1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1800" cy="49530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0C0C0"/>
                              </a:gs>
                              <a:gs pos="50000">
                                <a:srgbClr val="EAEAEA"/>
                              </a:gs>
                              <a:gs pos="100000">
                                <a:srgbClr val="C0C0C0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F18" w:rsidRPr="004311A7" w:rsidRDefault="003A4F18" w:rsidP="00840AB2">
                              <w:pPr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pPr>
                              <w:r w:rsidRPr="004311A7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The </w:t>
                              </w:r>
                              <w:r w:rsidRPr="004311A7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highlight w:val="lightGray"/>
                                </w:rPr>
                                <w:t>…………</w:t>
                              </w:r>
                              <w:r w:rsidRPr="004311A7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can retrieve archived electronic service users’ records.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id="Text Box 160" o:spid="_x0000_s1132" type="#_x0000_t202" style="position:absolute;margin-left:-8.25pt;margin-top:13.95pt;width:234pt;height:39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" fillcolor="silver" stroked="f">
                  <v:fill color2="#eaeaea" rotate="t" focus="50%" type="gradient"/>
                  <v:shadow on="t" color="black" opacity="20971f" offset="0,2.2pt"/>
                  <v:textbox>
                    <w:txbxContent>
                      <w:p w:rsidR="003A4F18" w:rsidRPr="004311A7" w:rsidRDefault="003A4F18" w:rsidP="00840AB2">
                        <w:pPr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4311A7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The </w:t>
                        </w:r>
                        <w:r w:rsidRPr="004311A7">
                          <w:rPr>
                            <w:rFonts w:ascii="Calibri" w:hAnsi="Calibri" w:cs="Calibri"/>
                            <w:sz w:val="22"/>
                            <w:szCs w:val="22"/>
                            <w:highlight w:val="lightGray"/>
                          </w:rPr>
                          <w:t>…………</w:t>
                        </w:r>
                        <w:r w:rsidRPr="004311A7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can retrieve archived electronic service users’ records.</w:t>
                        </w:r>
                      </w:p>
                    </w:txbxContent>
                  </v:textbox>
                </v:shape>
              </w:pict>
            </mc:Fallback>
          </mc:AlternateContent>
        </w:r>
      </w:ins>
      <w:ins w:id="109" w:author="Sarah Harnisch" w:date="2011-11-25T07:33:00Z">
        <w:r w:rsidR="005B269C">
          <w:rPr>
            <w:noProof/>
            <w:lang w:val="en-NZ" w:eastAsia="en-NZ"/>
          </w:rPr>
          <mc:AlternateContent>
            <mc:Choice Requires="wps">
              <w:drawing>
                <wp:anchor distT="0" distB="0" distL="114300" distR="114300" simplePos="0" relativeHeight="251718144" behindDoc="0" locked="0" layoutInCell="1" allowOverlap="1">
                  <wp:simplePos x="0" y="0"/>
                  <wp:positionH relativeFrom="column">
                    <wp:posOffset>3324225</wp:posOffset>
                  </wp:positionH>
                  <wp:positionV relativeFrom="paragraph">
                    <wp:posOffset>162560</wp:posOffset>
                  </wp:positionV>
                  <wp:extent cx="2971800" cy="695325"/>
                  <wp:effectExtent l="76200" t="57150" r="76200" b="104775"/>
                  <wp:wrapNone/>
                  <wp:docPr id="7" name="Text Box 1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1800" cy="69532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0C0C0"/>
                              </a:gs>
                              <a:gs pos="50000">
                                <a:srgbClr val="EAEAEA"/>
                              </a:gs>
                              <a:gs pos="100000">
                                <a:srgbClr val="C0C0C0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F18" w:rsidRPr="004311A7" w:rsidRDefault="003A4F18" w:rsidP="00E70C2C">
                              <w:pPr>
                                <w:numPr>
                                  <w:ilvl w:val="0"/>
                                  <w:numId w:val="39"/>
                                </w:numPr>
                                <w:tabs>
                                  <w:tab w:val="num" w:pos="142"/>
                                </w:tabs>
                                <w:ind w:left="142" w:hanging="142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pPr>
                              <w:r w:rsidRPr="004311A7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highlight w:val="lightGray"/>
                                </w:rPr>
                                <w:t>…………..</w:t>
                              </w:r>
                              <w:r w:rsidRPr="004311A7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is contacted to deliver archived service users’ records</w:t>
                              </w:r>
                              <w:ins w:id="110" w:author="Sarah Harnisch" w:date="2017-05-31T07:37:00Z"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.</w:t>
                                </w:r>
                              </w:ins>
                            </w:p>
                            <w:p w:rsidR="003A4F18" w:rsidRPr="004311A7" w:rsidRDefault="003A4F18" w:rsidP="00E70C2C">
                              <w:pPr>
                                <w:numPr>
                                  <w:ilvl w:val="0"/>
                                  <w:numId w:val="39"/>
                                </w:numPr>
                                <w:tabs>
                                  <w:tab w:val="num" w:pos="142"/>
                                </w:tabs>
                                <w:ind w:left="142" w:hanging="142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pPr>
                              <w:del w:id="111" w:author="Sarah Harnisch" w:date="2017-05-31T07:37:00Z">
                                <w:r w:rsidRPr="004311A7" w:rsidDel="00E56E3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>record</w:delText>
                                </w:r>
                              </w:del>
                              <w:ins w:id="112" w:author="Sarah Harnisch" w:date="2017-05-31T07:37:00Z">
                                <w:r w:rsidRPr="004311A7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Record</w:t>
                                </w:r>
                              </w:ins>
                              <w:r w:rsidRPr="004311A7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tracking information is completed</w:t>
                              </w:r>
                              <w:ins w:id="113" w:author="Sarah Harnisch" w:date="2017-05-31T07:37:00Z"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.</w:t>
                                </w:r>
                              </w:ins>
                            </w:p>
                            <w:p w:rsidR="003A4F18" w:rsidRDefault="003A4F18" w:rsidP="005106A5">
                              <w:pPr>
                                <w:ind w:left="142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:rsidR="003A4F18" w:rsidRDefault="003A4F18" w:rsidP="005106A5">
                              <w:pPr>
                                <w:ind w:left="142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:rsidR="003A4F18" w:rsidRPr="00840AB2" w:rsidRDefault="003A4F18" w:rsidP="00840AB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id="Text Box 161" o:spid="_x0000_s1133" type="#_x0000_t202" style="position:absolute;margin-left:261.75pt;margin-top:12.8pt;width:234pt;height:54.7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" fillcolor="silver" stroked="f">
                  <v:fill color2="#eaeaea" rotate="t" focus="50%" type="gradient"/>
                  <v:shadow on="t" color="black" opacity="20971f" offset="0,2.2pt"/>
                  <v:textbox>
                    <w:txbxContent>
                      <w:p w:rsidR="003A4F18" w:rsidRPr="004311A7" w:rsidRDefault="003A4F18" w:rsidP="00E70C2C">
                        <w:pPr>
                          <w:numPr>
                            <w:ilvl w:val="0"/>
                            <w:numId w:val="39"/>
                          </w:numPr>
                          <w:tabs>
                            <w:tab w:val="num" w:pos="142"/>
                          </w:tabs>
                          <w:ind w:left="142" w:hanging="142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4311A7">
                          <w:rPr>
                            <w:rFonts w:ascii="Calibri" w:hAnsi="Calibri" w:cs="Calibri"/>
                            <w:sz w:val="22"/>
                            <w:szCs w:val="22"/>
                            <w:highlight w:val="lightGray"/>
                          </w:rPr>
                          <w:t>…………..</w:t>
                        </w:r>
                        <w:r w:rsidRPr="004311A7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is contacted to deliver archived service users’ records</w:t>
                        </w:r>
                        <w:ins w:id="114" w:author="Sarah Harnisch" w:date="2017-05-31T07:37:00Z"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.</w:t>
                          </w:r>
                        </w:ins>
                      </w:p>
                      <w:p w:rsidR="003A4F18" w:rsidRPr="004311A7" w:rsidRDefault="003A4F18" w:rsidP="00E70C2C">
                        <w:pPr>
                          <w:numPr>
                            <w:ilvl w:val="0"/>
                            <w:numId w:val="39"/>
                          </w:numPr>
                          <w:tabs>
                            <w:tab w:val="num" w:pos="142"/>
                          </w:tabs>
                          <w:ind w:left="142" w:hanging="142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del w:id="115" w:author="Sarah Harnisch" w:date="2017-05-31T07:37:00Z">
                          <w:r w:rsidRPr="004311A7" w:rsidDel="00E56E3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>record</w:delText>
                          </w:r>
                        </w:del>
                        <w:ins w:id="116" w:author="Sarah Harnisch" w:date="2017-05-31T07:37:00Z">
                          <w:r w:rsidRPr="004311A7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Record</w:t>
                          </w:r>
                        </w:ins>
                        <w:r w:rsidRPr="004311A7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tracking information is completed</w:t>
                        </w:r>
                        <w:ins w:id="117" w:author="Sarah Harnisch" w:date="2017-05-31T07:37:00Z"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.</w:t>
                          </w:r>
                        </w:ins>
                      </w:p>
                      <w:p w:rsidR="003A4F18" w:rsidRDefault="003A4F18" w:rsidP="005106A5">
                        <w:pPr>
                          <w:ind w:left="142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3A4F18" w:rsidRDefault="003A4F18" w:rsidP="005106A5">
                        <w:pPr>
                          <w:ind w:left="142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3A4F18" w:rsidRPr="00840AB2" w:rsidRDefault="003A4F18" w:rsidP="00840AB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</w:ins>
    </w:p>
    <w:p w:rsidR="00E9749B" w:rsidRPr="004311A7" w:rsidRDefault="00E9749B" w:rsidP="00E9749B">
      <w:pPr>
        <w:rPr>
          <w:rFonts w:ascii="Calibri" w:hAnsi="Calibri" w:cs="Calibri"/>
        </w:rPr>
      </w:pPr>
    </w:p>
    <w:p w:rsidR="00CF269F" w:rsidRPr="004311A7" w:rsidRDefault="00E9749B" w:rsidP="00E9749B">
      <w:pPr>
        <w:tabs>
          <w:tab w:val="left" w:pos="6645"/>
        </w:tabs>
        <w:rPr>
          <w:rFonts w:ascii="Calibri" w:hAnsi="Calibri" w:cs="Calibri"/>
        </w:rPr>
      </w:pPr>
      <w:r w:rsidRPr="004311A7">
        <w:rPr>
          <w:rFonts w:ascii="Calibri" w:hAnsi="Calibri" w:cs="Calibri"/>
        </w:rPr>
        <w:tab/>
      </w:r>
    </w:p>
    <w:p w:rsidR="00CF269F" w:rsidRPr="004311A7" w:rsidRDefault="00CF269F" w:rsidP="00CF269F">
      <w:pPr>
        <w:rPr>
          <w:rFonts w:ascii="Calibri" w:hAnsi="Calibri" w:cs="Calibri"/>
        </w:rPr>
      </w:pPr>
    </w:p>
    <w:p w:rsidR="00CF269F" w:rsidRPr="004311A7" w:rsidRDefault="00CF269F" w:rsidP="00CF269F">
      <w:pPr>
        <w:rPr>
          <w:rFonts w:ascii="Calibri" w:hAnsi="Calibri" w:cs="Calibri"/>
        </w:rPr>
      </w:pPr>
    </w:p>
    <w:p w:rsidR="00CF269F" w:rsidRPr="004311A7" w:rsidRDefault="00CF269F" w:rsidP="00CF269F">
      <w:pPr>
        <w:rPr>
          <w:rFonts w:ascii="Calibri" w:hAnsi="Calibri" w:cs="Calibri"/>
        </w:rPr>
      </w:pPr>
    </w:p>
    <w:p w:rsidR="00CF269F" w:rsidRPr="004311A7" w:rsidRDefault="00CA6E56" w:rsidP="00CF269F">
      <w:pPr>
        <w:rPr>
          <w:rFonts w:ascii="Calibri" w:hAnsi="Calibri" w:cs="Calibri"/>
        </w:rPr>
      </w:pPr>
      <w:ins w:id="118" w:author="Sarah Harnisch" w:date="2017-05-31T07:38:00Z"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300" distR="114300" simplePos="0" relativeHeight="251764224" behindDoc="0" locked="0" layoutInCell="1" allowOverlap="1" wp14:anchorId="57DC628C" wp14:editId="3CBD7C56">
                  <wp:simplePos x="0" y="0"/>
                  <wp:positionH relativeFrom="column">
                    <wp:posOffset>-104775</wp:posOffset>
                  </wp:positionH>
                  <wp:positionV relativeFrom="paragraph">
                    <wp:posOffset>53340</wp:posOffset>
                  </wp:positionV>
                  <wp:extent cx="6400800" cy="342900"/>
                  <wp:effectExtent l="57150" t="38100" r="38100" b="57150"/>
                  <wp:wrapNone/>
                  <wp:docPr id="345" name="Text Box 1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400800" cy="342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9525" cap="flat" cmpd="sng" algn="ctr">
                            <a:noFill/>
                            <a:prstDash val="solid"/>
                            <a:headEnd/>
                            <a:tailEnd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3A4F18" w:rsidRPr="004311A7" w:rsidRDefault="006B44FA" w:rsidP="001750B0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pPr>
                              <w:ins w:id="119" w:author="Sarah Harnisch" w:date="2017-05-31T08:43:00Z">
                                <w:r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  <w:lang w:val="en-NZ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  <w:lang w:val="en-NZ"/>
                                  </w:rPr>
                                  <w:instrText xml:space="preserve"> HYPERLINK "https://privacy.org.nz/news-and-publications/guidance-resources/privacy-and-cctv-a-guide-to-the-privacy-act-for-businesses-agencies-and-organisations/" </w:instrText>
                                </w:r>
                                <w:r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  <w:lang w:val="en-NZ"/>
                                  </w:rPr>
                                </w:r>
                                <w:r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  <w:lang w:val="en-NZ"/>
                                  </w:rPr>
                                  <w:fldChar w:fldCharType="separate"/>
                                </w:r>
                                <w:r w:rsidRPr="006B44FA">
                                  <w:rPr>
                                    <w:rStyle w:val="Hyperlink"/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  <w:lang w:val="en-NZ"/>
                                  </w:rPr>
                                  <w:t>Privacy and CCTV</w:t>
                                </w:r>
                                <w:r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  <w:lang w:val="en-NZ"/>
                                  </w:rPr>
                                  <w:fldChar w:fldCharType="end"/>
                                </w:r>
                              </w:ins>
                              <w:ins w:id="120" w:author="Sarah Harnisch" w:date="2017-05-31T08:49:00Z">
                                <w:r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  <w:lang w:val="en-NZ"/>
                                  </w:rPr>
                                  <w:t xml:space="preserve"> (</w:t>
                                </w:r>
                              </w:ins>
                              <w:ins w:id="121" w:author="Sarah Harnisch" w:date="2017-05-31T08:50:00Z">
                                <w:r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  <w:lang w:val="en-NZ"/>
                                  </w:rPr>
                                  <w:t>closed circuit television)</w:t>
                                </w:r>
                              </w:ins>
                              <w:del w:id="122" w:author="Sarah Harnisch" w:date="2017-05-31T07:38:00Z">
                                <w:r w:rsidR="003A4F18" w:rsidRPr="004311A7" w:rsidDel="001750B0"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  <w:lang w:val="en-NZ"/>
                                  </w:rPr>
                                  <w:delText xml:space="preserve">Retrieval of Client Information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57DC628C" id="_x0000_s1134" type="#_x0000_t202" style="position:absolute;margin-left:-8.25pt;margin-top:4.2pt;width:7in;height:27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" fillcolor="#d9d9d9" stroked="f">
                  <v:shadow on="t" color="black" opacity="24903f" origin=",.5" offset="0,.55556mm"/>
                  <v:textbox>
                    <w:txbxContent>
                      <w:p w:rsidR="003A4F18" w:rsidRPr="004311A7" w:rsidRDefault="006B44FA" w:rsidP="001750B0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ins w:id="123" w:author="Sarah Harnisch" w:date="2017-05-31T08:43:00Z">
                          <w:r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  <w:lang w:val="en-NZ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  <w:lang w:val="en-NZ"/>
                            </w:rPr>
                            <w:instrText xml:space="preserve"> HYPERLINK "https://privacy.org.nz/news-and-publications/guidance-resources/privacy-and-cctv-a-guide-to-the-privacy-act-for-businesses-agencies-and-organisations/" </w:instrText>
                          </w:r>
                          <w:r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  <w:lang w:val="en-NZ"/>
                            </w:rPr>
                          </w:r>
                          <w:r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  <w:lang w:val="en-NZ"/>
                            </w:rPr>
                            <w:fldChar w:fldCharType="separate"/>
                          </w:r>
                          <w:r w:rsidRPr="006B44FA">
                            <w:rPr>
                              <w:rStyle w:val="Hyperlink"/>
                              <w:rFonts w:ascii="Calibri" w:hAnsi="Calibri" w:cs="Calibri"/>
                              <w:b/>
                              <w:sz w:val="22"/>
                              <w:szCs w:val="22"/>
                              <w:lang w:val="en-NZ"/>
                            </w:rPr>
                            <w:t>Privacy and CCTV</w:t>
                          </w:r>
                          <w:r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  <w:lang w:val="en-NZ"/>
                            </w:rPr>
                            <w:fldChar w:fldCharType="end"/>
                          </w:r>
                        </w:ins>
                        <w:ins w:id="124" w:author="Sarah Harnisch" w:date="2017-05-31T08:49:00Z">
                          <w:r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  <w:lang w:val="en-NZ"/>
                            </w:rPr>
                            <w:t xml:space="preserve"> (</w:t>
                          </w:r>
                        </w:ins>
                        <w:ins w:id="125" w:author="Sarah Harnisch" w:date="2017-05-31T08:50:00Z">
                          <w:r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  <w:lang w:val="en-NZ"/>
                            </w:rPr>
                            <w:t>closed circuit television)</w:t>
                          </w:r>
                        </w:ins>
                        <w:del w:id="126" w:author="Sarah Harnisch" w:date="2017-05-31T07:38:00Z">
                          <w:r w:rsidR="003A4F18" w:rsidRPr="004311A7" w:rsidDel="001750B0"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  <w:lang w:val="en-NZ"/>
                            </w:rPr>
                            <w:delText xml:space="preserve">Retrieval of Client Information </w:delText>
                          </w:r>
                        </w:del>
                      </w:p>
                    </w:txbxContent>
                  </v:textbox>
                </v:shape>
              </w:pict>
            </mc:Fallback>
          </mc:AlternateContent>
        </w:r>
      </w:ins>
    </w:p>
    <w:p w:rsidR="00CF269F" w:rsidRPr="004311A7" w:rsidRDefault="00D16617" w:rsidP="00CF269F">
      <w:pPr>
        <w:rPr>
          <w:rFonts w:ascii="Calibri" w:hAnsi="Calibri" w:cs="Calibri"/>
        </w:rPr>
      </w:pPr>
      <w:ins w:id="127" w:author="Sarah Harnisch" w:date="2017-05-31T08:01:00Z"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300" distR="114300" simplePos="0" relativeHeight="251774464" behindDoc="0" locked="0" layoutInCell="1" allowOverlap="1" wp14:anchorId="6FAC884E" wp14:editId="48F5F911">
                  <wp:simplePos x="0" y="0"/>
                  <wp:positionH relativeFrom="column">
                    <wp:posOffset>-104775</wp:posOffset>
                  </wp:positionH>
                  <wp:positionV relativeFrom="paragraph">
                    <wp:posOffset>209550</wp:posOffset>
                  </wp:positionV>
                  <wp:extent cx="6400800" cy="361950"/>
                  <wp:effectExtent l="57150" t="38100" r="57150" b="76200"/>
                  <wp:wrapNone/>
                  <wp:docPr id="351" name="Text Box 1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400800" cy="36195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0504D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C0504D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C0504D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C0504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  <a:extLst/>
                        </wps:spPr>
                        <wps:txbx>
                          <w:txbxContent>
                            <w:p w:rsidR="00D16617" w:rsidRPr="004311A7" w:rsidRDefault="00D16617" w:rsidP="006B44FA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pPrChange w:id="128" w:author="Sarah Harnisch" w:date="2017-05-31T08:45:00Z">
                                  <w:pPr>
                                    <w:jc w:val="center"/>
                                  </w:pPr>
                                </w:pPrChange>
                              </w:pPr>
                              <w:ins w:id="129" w:author="Sarah Harnisch" w:date="2017-05-31T08:02:00Z">
                                <w:r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</w:rPr>
                                  <w:t>Privacy Officer</w:t>
                                </w:r>
                              </w:ins>
                              <w:del w:id="130" w:author="Sarah Harnisch" w:date="2017-05-31T08:02:00Z">
                                <w:r w:rsidRPr="004311A7" w:rsidDel="00D16617"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</w:rPr>
                                  <w:delText>Manager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6FAC884E" id="_x0000_s1135" type="#_x0000_t202" style="position:absolute;margin-left:-8.25pt;margin-top:16.5pt;width:7in;height:28.5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" fillcolor="#ffa2a1" strokecolor="#be4b48">
                  <v:fill color2="#ffe5e5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:rsidR="00D16617" w:rsidRPr="004311A7" w:rsidRDefault="00D16617" w:rsidP="006B44FA">
                        <w:pPr>
                          <w:jc w:val="center"/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pPrChange w:id="131" w:author="Sarah Harnisch" w:date="2017-05-31T08:45:00Z">
                            <w:pPr>
                              <w:jc w:val="center"/>
                            </w:pPr>
                          </w:pPrChange>
                        </w:pPr>
                        <w:ins w:id="132" w:author="Sarah Harnisch" w:date="2017-05-31T08:02:00Z">
                          <w:r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</w:rPr>
                            <w:t>Privacy Officer</w:t>
                          </w:r>
                        </w:ins>
                        <w:del w:id="133" w:author="Sarah Harnisch" w:date="2017-05-31T08:02:00Z">
                          <w:r w:rsidRPr="004311A7" w:rsidDel="00D16617"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</w:rPr>
                            <w:delText>Manager</w:delText>
                          </w:r>
                        </w:del>
                      </w:p>
                    </w:txbxContent>
                  </v:textbox>
                </v:shape>
              </w:pict>
            </mc:Fallback>
          </mc:AlternateContent>
        </w:r>
      </w:ins>
    </w:p>
    <w:p w:rsidR="00CF269F" w:rsidRPr="004311A7" w:rsidRDefault="00CF269F" w:rsidP="00CF269F">
      <w:pPr>
        <w:rPr>
          <w:rFonts w:ascii="Calibri" w:hAnsi="Calibri" w:cs="Calibri"/>
        </w:rPr>
      </w:pPr>
    </w:p>
    <w:p w:rsidR="00CF269F" w:rsidRPr="004311A7" w:rsidRDefault="00CF269F" w:rsidP="00CF269F">
      <w:pPr>
        <w:rPr>
          <w:rFonts w:ascii="Calibri" w:hAnsi="Calibri" w:cs="Calibri"/>
        </w:rPr>
      </w:pPr>
    </w:p>
    <w:p w:rsidR="00CF269F" w:rsidRPr="004311A7" w:rsidRDefault="006B44FA" w:rsidP="00CF269F">
      <w:pPr>
        <w:rPr>
          <w:rFonts w:ascii="Calibri" w:hAnsi="Calibri" w:cs="Calibri"/>
        </w:rPr>
      </w:pPr>
      <w:ins w:id="134" w:author="Sarah Harnisch" w:date="2017-05-31T08:46:00Z"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300" distR="114300" simplePos="0" relativeHeight="251782656" behindDoc="0" locked="0" layoutInCell="1" allowOverlap="1" wp14:anchorId="3525E9BE" wp14:editId="0A84FCF6">
                  <wp:simplePos x="0" y="0"/>
                  <wp:positionH relativeFrom="column">
                    <wp:posOffset>-104775</wp:posOffset>
                  </wp:positionH>
                  <wp:positionV relativeFrom="paragraph">
                    <wp:posOffset>139066</wp:posOffset>
                  </wp:positionV>
                  <wp:extent cx="6400800" cy="666750"/>
                  <wp:effectExtent l="57150" t="57150" r="95250" b="114300"/>
                  <wp:wrapNone/>
                  <wp:docPr id="152" name="Text Box 1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400800" cy="66675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0C0C0"/>
                              </a:gs>
                              <a:gs pos="50000">
                                <a:srgbClr val="EAEAEA"/>
                              </a:gs>
                              <a:gs pos="100000">
                                <a:srgbClr val="C0C0C0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4FA" w:rsidRDefault="006B44FA" w:rsidP="006B44FA">
                              <w:pPr>
                                <w:pStyle w:val="ListParagraph"/>
                                <w:numPr>
                                  <w:ilvl w:val="0"/>
                                  <w:numId w:val="51"/>
                                </w:numPr>
                                <w:rPr>
                                  <w:ins w:id="135" w:author="Sarah Harnisch" w:date="2017-05-31T08:51:00Z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pPrChange w:id="136" w:author="Sarah Harnisch" w:date="2017-05-31T08:51:00Z">
                                  <w:pPr/>
                                </w:pPrChange>
                              </w:pPr>
                              <w:del w:id="137" w:author="Sarah Harnisch" w:date="2017-05-31T08:47:00Z">
                                <w:r w:rsidRPr="006B44FA" w:rsidDel="006B44FA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highlight w:val="lightGray"/>
                                    <w:rPrChange w:id="138" w:author="Sarah Harnisch" w:date="2017-05-31T08:51:00Z">
                                      <w:rPr>
                                        <w:rFonts w:ascii="Calibri" w:hAnsi="Calibri" w:cs="Calibri"/>
                                        <w:sz w:val="22"/>
                                        <w:szCs w:val="22"/>
                                      </w:rPr>
                                    </w:rPrChange>
                                  </w:rPr>
                                  <w:delText xml:space="preserve">The </w:delText>
                                </w:r>
                                <w:r w:rsidRPr="006B44FA" w:rsidDel="006B44FA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highlight w:val="lightGray"/>
                                    <w:rPrChange w:id="139" w:author="Sarah Harnisch" w:date="2017-05-31T08:51:00Z">
                                      <w:rPr>
                                        <w:rFonts w:ascii="Calibri" w:hAnsi="Calibri" w:cs="Calibri"/>
                                        <w:sz w:val="22"/>
                                        <w:szCs w:val="22"/>
                                        <w:highlight w:val="lightGray"/>
                                      </w:rPr>
                                    </w:rPrChange>
                                  </w:rPr>
                                  <w:delText>…………</w:delText>
                                </w:r>
                                <w:r w:rsidRPr="006B44FA" w:rsidDel="006B44FA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highlight w:val="lightGray"/>
                                    <w:rPrChange w:id="140" w:author="Sarah Harnisch" w:date="2017-05-31T08:51:00Z">
                                      <w:rPr>
                                        <w:rFonts w:ascii="Calibri" w:hAnsi="Calibri" w:cs="Calibri"/>
                                        <w:sz w:val="22"/>
                                        <w:szCs w:val="22"/>
                                      </w:rPr>
                                    </w:rPrChange>
                                  </w:rPr>
                                  <w:delText xml:space="preserve"> can retrieve archived electronic service users’ records.</w:delText>
                                </w:r>
                              </w:del>
                              <w:ins w:id="141" w:author="Sarah Harnisch" w:date="2017-05-31T08:47:00Z">
                                <w:r w:rsidRPr="006B44FA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highlight w:val="lightGray"/>
                                    <w:rPrChange w:id="142" w:author="Sarah Harnisch" w:date="2017-05-31T08:51:00Z">
                                      <w:rPr>
                                        <w:rFonts w:ascii="Calibri" w:hAnsi="Calibri" w:cs="Calibri"/>
                                        <w:sz w:val="22"/>
                                        <w:szCs w:val="22"/>
                                      </w:rPr>
                                    </w:rPrChange>
                                  </w:rPr>
                                  <w:t>name of service</w:t>
                                </w:r>
                                <w:r w:rsidRPr="006B44FA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rPrChange w:id="143" w:author="Sarah Harnisch" w:date="2017-05-31T08:51:00Z">
                                      <w:rPr/>
                                    </w:rPrChange>
                                  </w:rPr>
                                  <w:t xml:space="preserve"> will follow the Privacy Commission guidelines </w:t>
                                </w:r>
                              </w:ins>
                              <w:ins w:id="144" w:author="Sarah Harnisch" w:date="2017-05-31T08:48:00Z">
                                <w:r w:rsidRPr="006B44FA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rPrChange w:id="145" w:author="Sarah Harnisch" w:date="2017-05-31T08:51:00Z">
                                      <w:rPr/>
                                    </w:rPrChange>
                                  </w:rPr>
                                  <w:t xml:space="preserve">when installing </w:t>
                                </w:r>
                              </w:ins>
                              <w:ins w:id="146" w:author="Sarah Harnisch" w:date="2017-05-31T08:50:00Z">
                                <w:r w:rsidRPr="006B44FA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rPrChange w:id="147" w:author="Sarah Harnisch" w:date="2017-05-31T08:51:00Z">
                                      <w:rPr/>
                                    </w:rPrChange>
                                  </w:rPr>
                                  <w:t>CCTV</w:t>
                                </w:r>
                              </w:ins>
                              <w:ins w:id="148" w:author="Sarah Harnisch" w:date="2017-05-31T08:51:00Z">
                                <w:r w:rsidRPr="006B44FA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rPrChange w:id="149" w:author="Sarah Harnisch" w:date="2017-05-31T08:51:00Z">
                                      <w:rPr/>
                                    </w:rPrChange>
                                  </w:rPr>
                                  <w:t>.</w:t>
                                </w:r>
                              </w:ins>
                            </w:p>
                            <w:p w:rsidR="006B44FA" w:rsidRPr="006B44FA" w:rsidRDefault="006B44FA" w:rsidP="006B44FA">
                              <w:pPr>
                                <w:pStyle w:val="ListParagraph"/>
                                <w:numPr>
                                  <w:ilvl w:val="0"/>
                                  <w:numId w:val="51"/>
                                </w:numPr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rPrChange w:id="150" w:author="Sarah Harnisch" w:date="2017-05-31T08:51:00Z">
                                    <w:rPr/>
                                  </w:rPrChange>
                                </w:rPr>
                                <w:pPrChange w:id="151" w:author="Sarah Harnisch" w:date="2017-05-31T08:52:00Z">
                                  <w:pPr/>
                                </w:pPrChange>
                              </w:pPr>
                              <w:ins w:id="152" w:author="Sarah Harnisch" w:date="2017-05-31T08:52:00Z">
                                <w:r w:rsidRPr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highlight w:val="lightGray"/>
                                    <w:rPrChange w:id="153" w:author="Sarah Harnisch" w:date="2017-05-31T08:55:00Z">
                                      <w:rPr>
                                        <w:rFonts w:ascii="Calibri" w:hAnsi="Calibri" w:cs="Calibri"/>
                                        <w:sz w:val="22"/>
                                        <w:szCs w:val="22"/>
                                      </w:rPr>
                                    </w:rPrChange>
                                  </w:rPr>
                                  <w:t>name of service</w:t>
                                </w:r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 xml:space="preserve"> will have a process for service users </w:t>
                                </w:r>
                              </w:ins>
                              <w:ins w:id="154" w:author="Sarah Harnisch" w:date="2017-05-31T08:53:00Z"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 xml:space="preserve">and their visitors </w:t>
                                </w:r>
                              </w:ins>
                              <w:ins w:id="155" w:author="Sarah Harnisch" w:date="2017-05-31T08:52:00Z"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 xml:space="preserve">and </w:t>
                                </w:r>
                              </w:ins>
                              <w:ins w:id="156" w:author="Sarah Harnisch" w:date="2017-05-31T08:53:00Z"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 xml:space="preserve">implement a </w:t>
                                </w:r>
                              </w:ins>
                              <w:ins w:id="157" w:author="Sarah Harnisch" w:date="2017-05-31T09:22:00Z">
                                <w:r w:rsidR="009B0CFE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separate process</w:t>
                                </w:r>
                              </w:ins>
                              <w:ins w:id="158" w:author="Sarah Harnisch" w:date="2017-05-31T08:52:00Z"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 xml:space="preserve"> for </w:t>
                                </w:r>
                              </w:ins>
                              <w:ins w:id="159" w:author="Sarah Harnisch" w:date="2017-05-31T08:53:00Z"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 xml:space="preserve">personnel. </w:t>
                                </w:r>
                              </w:ins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3525E9BE" id="_x0000_s1136" type="#_x0000_t202" style="position:absolute;margin-left:-8.25pt;margin-top:10.95pt;width:7in;height:52.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" fillcolor="silver" stroked="f">
                  <v:fill color2="#eaeaea" rotate="t" focus="50%" type="gradient"/>
                  <v:shadow on="t" color="black" opacity="20971f" offset="0,2.2pt"/>
                  <v:textbox>
                    <w:txbxContent>
                      <w:p w:rsidR="006B44FA" w:rsidRDefault="006B44FA" w:rsidP="006B44FA">
                        <w:pPr>
                          <w:pStyle w:val="ListParagraph"/>
                          <w:numPr>
                            <w:ilvl w:val="0"/>
                            <w:numId w:val="51"/>
                          </w:numPr>
                          <w:rPr>
                            <w:ins w:id="160" w:author="Sarah Harnisch" w:date="2017-05-31T08:51:00Z"/>
                            <w:rFonts w:ascii="Calibri" w:hAnsi="Calibri" w:cs="Calibri"/>
                            <w:sz w:val="22"/>
                            <w:szCs w:val="22"/>
                          </w:rPr>
                          <w:pPrChange w:id="161" w:author="Sarah Harnisch" w:date="2017-05-31T08:51:00Z">
                            <w:pPr/>
                          </w:pPrChange>
                        </w:pPr>
                        <w:del w:id="162" w:author="Sarah Harnisch" w:date="2017-05-31T08:47:00Z">
                          <w:r w:rsidRPr="006B44FA" w:rsidDel="006B44FA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  <w:rPrChange w:id="163" w:author="Sarah Harnisch" w:date="2017-05-31T08:51:00Z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rPrChange>
                            </w:rPr>
                            <w:delText xml:space="preserve">The </w:delText>
                          </w:r>
                          <w:r w:rsidRPr="006B44FA" w:rsidDel="006B44FA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  <w:rPrChange w:id="164" w:author="Sarah Harnisch" w:date="2017-05-31T08:51:00Z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highlight w:val="lightGray"/>
                                </w:rPr>
                              </w:rPrChange>
                            </w:rPr>
                            <w:delText>…………</w:delText>
                          </w:r>
                          <w:r w:rsidRPr="006B44FA" w:rsidDel="006B44FA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  <w:rPrChange w:id="165" w:author="Sarah Harnisch" w:date="2017-05-31T08:51:00Z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rPrChange>
                            </w:rPr>
                            <w:delText xml:space="preserve"> can retrieve archived electronic service users’ records.</w:delText>
                          </w:r>
                        </w:del>
                        <w:ins w:id="166" w:author="Sarah Harnisch" w:date="2017-05-31T08:47:00Z">
                          <w:r w:rsidRPr="006B44FA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  <w:rPrChange w:id="167" w:author="Sarah Harnisch" w:date="2017-05-31T08:51:00Z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rPrChange>
                            </w:rPr>
                            <w:t>name of service</w:t>
                          </w:r>
                          <w:r w:rsidRPr="006B44FA">
                            <w:rPr>
                              <w:rFonts w:ascii="Calibri" w:hAnsi="Calibri" w:cs="Calibri"/>
                              <w:sz w:val="22"/>
                              <w:szCs w:val="22"/>
                              <w:rPrChange w:id="168" w:author="Sarah Harnisch" w:date="2017-05-31T08:51:00Z">
                                <w:rPr/>
                              </w:rPrChange>
                            </w:rPr>
                            <w:t xml:space="preserve"> will follow the Privacy Commission guidelines </w:t>
                          </w:r>
                        </w:ins>
                        <w:ins w:id="169" w:author="Sarah Harnisch" w:date="2017-05-31T08:48:00Z">
                          <w:r w:rsidRPr="006B44FA">
                            <w:rPr>
                              <w:rFonts w:ascii="Calibri" w:hAnsi="Calibri" w:cs="Calibri"/>
                              <w:sz w:val="22"/>
                              <w:szCs w:val="22"/>
                              <w:rPrChange w:id="170" w:author="Sarah Harnisch" w:date="2017-05-31T08:51:00Z">
                                <w:rPr/>
                              </w:rPrChange>
                            </w:rPr>
                            <w:t xml:space="preserve">when installing </w:t>
                          </w:r>
                        </w:ins>
                        <w:ins w:id="171" w:author="Sarah Harnisch" w:date="2017-05-31T08:50:00Z">
                          <w:r w:rsidRPr="006B44FA">
                            <w:rPr>
                              <w:rFonts w:ascii="Calibri" w:hAnsi="Calibri" w:cs="Calibri"/>
                              <w:sz w:val="22"/>
                              <w:szCs w:val="22"/>
                              <w:rPrChange w:id="172" w:author="Sarah Harnisch" w:date="2017-05-31T08:51:00Z">
                                <w:rPr/>
                              </w:rPrChange>
                            </w:rPr>
                            <w:t>CCTV</w:t>
                          </w:r>
                        </w:ins>
                        <w:ins w:id="173" w:author="Sarah Harnisch" w:date="2017-05-31T08:51:00Z">
                          <w:r w:rsidRPr="006B44FA">
                            <w:rPr>
                              <w:rFonts w:ascii="Calibri" w:hAnsi="Calibri" w:cs="Calibri"/>
                              <w:sz w:val="22"/>
                              <w:szCs w:val="22"/>
                              <w:rPrChange w:id="174" w:author="Sarah Harnisch" w:date="2017-05-31T08:51:00Z">
                                <w:rPr/>
                              </w:rPrChange>
                            </w:rPr>
                            <w:t>.</w:t>
                          </w:r>
                        </w:ins>
                      </w:p>
                      <w:p w:rsidR="006B44FA" w:rsidRPr="006B44FA" w:rsidRDefault="006B44FA" w:rsidP="006B44FA">
                        <w:pPr>
                          <w:pStyle w:val="ListParagraph"/>
                          <w:numPr>
                            <w:ilvl w:val="0"/>
                            <w:numId w:val="51"/>
                          </w:numPr>
                          <w:rPr>
                            <w:rFonts w:ascii="Calibri" w:hAnsi="Calibri" w:cs="Calibri"/>
                            <w:sz w:val="22"/>
                            <w:szCs w:val="22"/>
                            <w:rPrChange w:id="175" w:author="Sarah Harnisch" w:date="2017-05-31T08:51:00Z">
                              <w:rPr/>
                            </w:rPrChange>
                          </w:rPr>
                          <w:pPrChange w:id="176" w:author="Sarah Harnisch" w:date="2017-05-31T08:52:00Z">
                            <w:pPr/>
                          </w:pPrChange>
                        </w:pPr>
                        <w:ins w:id="177" w:author="Sarah Harnisch" w:date="2017-05-31T08:52:00Z">
                          <w:r w:rsidRPr="005969C6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  <w:rPrChange w:id="178" w:author="Sarah Harnisch" w:date="2017-05-31T08:55:00Z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rPrChange>
                            </w:rPr>
                            <w:t>name of service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 will have a process for service users </w:t>
                          </w:r>
                        </w:ins>
                        <w:ins w:id="179" w:author="Sarah Harnisch" w:date="2017-05-31T08:53:00Z"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and their visitors </w:t>
                          </w:r>
                        </w:ins>
                        <w:ins w:id="180" w:author="Sarah Harnisch" w:date="2017-05-31T08:52:00Z"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and </w:t>
                          </w:r>
                        </w:ins>
                        <w:ins w:id="181" w:author="Sarah Harnisch" w:date="2017-05-31T08:53:00Z"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implement a </w:t>
                          </w:r>
                        </w:ins>
                        <w:ins w:id="182" w:author="Sarah Harnisch" w:date="2017-05-31T09:22:00Z">
                          <w:r w:rsidR="009B0CFE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separate process</w:t>
                          </w:r>
                        </w:ins>
                        <w:ins w:id="183" w:author="Sarah Harnisch" w:date="2017-05-31T08:52:00Z"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 for </w:t>
                          </w:r>
                        </w:ins>
                        <w:ins w:id="184" w:author="Sarah Harnisch" w:date="2017-05-31T08:53:00Z"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personnel. </w:t>
                          </w:r>
                        </w:ins>
                      </w:p>
                    </w:txbxContent>
                  </v:textbox>
                </v:shape>
              </w:pict>
            </mc:Fallback>
          </mc:AlternateContent>
        </w:r>
      </w:ins>
      <w:ins w:id="185" w:author="Sarah Harnisch" w:date="2017-05-31T08:45:00Z"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299" distR="114299" simplePos="0" relativeHeight="251780608" behindDoc="0" locked="0" layoutInCell="1" allowOverlap="1" wp14:anchorId="7D027A65" wp14:editId="631E7352">
                  <wp:simplePos x="0" y="0"/>
                  <wp:positionH relativeFrom="column">
                    <wp:posOffset>3067050</wp:posOffset>
                  </wp:positionH>
                  <wp:positionV relativeFrom="paragraph">
                    <wp:posOffset>15240</wp:posOffset>
                  </wp:positionV>
                  <wp:extent cx="0" cy="114300"/>
                  <wp:effectExtent l="76200" t="0" r="38100" b="38100"/>
                  <wp:wrapNone/>
                  <wp:docPr id="151" name="Line 1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9AC90A2" id="Line 147" o:spid="_x0000_s1026" style="position:absolute;z-index:251780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1.5pt,1.2pt" to="241.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iQQKgIAAE0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">
                  <v:stroke endarrow="block"/>
                </v:line>
              </w:pict>
            </mc:Fallback>
          </mc:AlternateContent>
        </w:r>
      </w:ins>
    </w:p>
    <w:p w:rsidR="00CF269F" w:rsidRDefault="00CF269F" w:rsidP="00CF269F">
      <w:pPr>
        <w:rPr>
          <w:ins w:id="186" w:author="Sarah Harnisch" w:date="2017-05-31T08:45:00Z"/>
          <w:rFonts w:ascii="Calibri" w:hAnsi="Calibri" w:cs="Calibri"/>
        </w:rPr>
      </w:pPr>
    </w:p>
    <w:p w:rsidR="006B44FA" w:rsidRDefault="006B44FA" w:rsidP="00CF269F">
      <w:pPr>
        <w:rPr>
          <w:ins w:id="187" w:author="Sarah Harnisch" w:date="2017-05-31T08:45:00Z"/>
          <w:rFonts w:ascii="Calibri" w:hAnsi="Calibri" w:cs="Calibri"/>
        </w:rPr>
      </w:pPr>
    </w:p>
    <w:p w:rsidR="006B44FA" w:rsidRDefault="006B44FA" w:rsidP="00CF269F">
      <w:pPr>
        <w:rPr>
          <w:ins w:id="188" w:author="Sarah Harnisch" w:date="2017-05-31T08:45:00Z"/>
          <w:rFonts w:ascii="Calibri" w:hAnsi="Calibri" w:cs="Calibri"/>
        </w:rPr>
      </w:pPr>
    </w:p>
    <w:p w:rsidR="006B44FA" w:rsidRDefault="006B44FA" w:rsidP="00CF269F">
      <w:pPr>
        <w:rPr>
          <w:ins w:id="189" w:author="Sarah Harnisch" w:date="2017-05-31T08:45:00Z"/>
          <w:rFonts w:ascii="Calibri" w:hAnsi="Calibri" w:cs="Calibri"/>
        </w:rPr>
      </w:pPr>
    </w:p>
    <w:p w:rsidR="006B44FA" w:rsidRDefault="005969C6" w:rsidP="00CF269F">
      <w:pPr>
        <w:rPr>
          <w:ins w:id="190" w:author="Sarah Harnisch" w:date="2017-05-31T08:45:00Z"/>
          <w:rFonts w:ascii="Calibri" w:hAnsi="Calibri" w:cs="Calibri"/>
        </w:rPr>
      </w:pPr>
      <w:ins w:id="191" w:author="Sarah Harnisch" w:date="2017-05-31T08:55:00Z"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300" distR="114300" simplePos="0" relativeHeight="251784704" behindDoc="0" locked="0" layoutInCell="1" allowOverlap="1" wp14:anchorId="3CDFB87C" wp14:editId="6DB545D6">
                  <wp:simplePos x="0" y="0"/>
                  <wp:positionH relativeFrom="column">
                    <wp:posOffset>-104775</wp:posOffset>
                  </wp:positionH>
                  <wp:positionV relativeFrom="paragraph">
                    <wp:posOffset>52070</wp:posOffset>
                  </wp:positionV>
                  <wp:extent cx="6400800" cy="342900"/>
                  <wp:effectExtent l="57150" t="38100" r="38100" b="57150"/>
                  <wp:wrapNone/>
                  <wp:docPr id="153" name="Text Box 1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400800" cy="342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9525" cap="flat" cmpd="sng" algn="ctr">
                            <a:noFill/>
                            <a:prstDash val="solid"/>
                            <a:headEnd/>
                            <a:tailEnd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5969C6" w:rsidRPr="004311A7" w:rsidRDefault="005969C6" w:rsidP="005969C6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pPr>
                              <w:del w:id="192" w:author="Sarah Harnisch" w:date="2017-05-31T07:38:00Z">
                                <w:r w:rsidRPr="004311A7" w:rsidDel="001750B0"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  <w:lang w:val="en-NZ"/>
                                  </w:rPr>
                                  <w:delText xml:space="preserve">Retrieval of Client Information </w:delText>
                                </w:r>
                              </w:del>
                              <w:ins w:id="193" w:author="Sarah Harnisch" w:date="2017-05-31T08:55:00Z">
                                <w:r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  <w:lang w:val="en-NZ"/>
                                  </w:rPr>
                                  <w:t>Processes to be considered are:</w:t>
                                </w:r>
                              </w:ins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3CDFB87C" id="_x0000_s1137" type="#_x0000_t202" style="position:absolute;margin-left:-8.25pt;margin-top:4.1pt;width:7in;height:27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" fillcolor="#d9d9d9" stroked="f">
                  <v:shadow on="t" color="black" opacity="24903f" origin=",.5" offset="0,.55556mm"/>
                  <v:textbox>
                    <w:txbxContent>
                      <w:p w:rsidR="005969C6" w:rsidRPr="004311A7" w:rsidRDefault="005969C6" w:rsidP="005969C6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del w:id="194" w:author="Sarah Harnisch" w:date="2017-05-31T07:38:00Z">
                          <w:r w:rsidRPr="004311A7" w:rsidDel="001750B0"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  <w:lang w:val="en-NZ"/>
                            </w:rPr>
                            <w:delText xml:space="preserve">Retrieval of Client Information </w:delText>
                          </w:r>
                        </w:del>
                        <w:ins w:id="195" w:author="Sarah Harnisch" w:date="2017-05-31T08:55:00Z">
                          <w:r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  <w:lang w:val="en-NZ"/>
                            </w:rPr>
                            <w:t>Processes to be considered are:</w:t>
                          </w:r>
                        </w:ins>
                      </w:p>
                    </w:txbxContent>
                  </v:textbox>
                </v:shape>
              </w:pict>
            </mc:Fallback>
          </mc:AlternateContent>
        </w:r>
      </w:ins>
    </w:p>
    <w:p w:rsidR="006B44FA" w:rsidRDefault="006B44FA" w:rsidP="00CF269F">
      <w:pPr>
        <w:rPr>
          <w:ins w:id="196" w:author="Sarah Harnisch" w:date="2017-05-31T08:45:00Z"/>
          <w:rFonts w:ascii="Calibri" w:hAnsi="Calibri" w:cs="Calibri"/>
        </w:rPr>
      </w:pPr>
    </w:p>
    <w:p w:rsidR="006B44FA" w:rsidRDefault="002D2FBE" w:rsidP="00CF269F">
      <w:pPr>
        <w:rPr>
          <w:ins w:id="197" w:author="Sarah Harnisch" w:date="2017-05-31T08:45:00Z"/>
          <w:rFonts w:ascii="Calibri" w:hAnsi="Calibri" w:cs="Calibri"/>
        </w:rPr>
      </w:pPr>
      <w:ins w:id="198" w:author="Sarah Harnisch" w:date="2017-05-31T08:57:00Z"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300" distR="114300" simplePos="0" relativeHeight="251803136" behindDoc="0" locked="0" layoutInCell="1" allowOverlap="1" wp14:anchorId="3B59315B" wp14:editId="67C74360">
                  <wp:simplePos x="0" y="0"/>
                  <wp:positionH relativeFrom="column">
                    <wp:posOffset>4867276</wp:posOffset>
                  </wp:positionH>
                  <wp:positionV relativeFrom="paragraph">
                    <wp:posOffset>132080</wp:posOffset>
                  </wp:positionV>
                  <wp:extent cx="1428750" cy="495300"/>
                  <wp:effectExtent l="95250" t="57150" r="95250" b="114300"/>
                  <wp:wrapNone/>
                  <wp:docPr id="354" name="Text Box 1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28750" cy="49530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0C0C0"/>
                              </a:gs>
                              <a:gs pos="50000">
                                <a:srgbClr val="EAEAEA"/>
                              </a:gs>
                              <a:gs pos="100000">
                                <a:srgbClr val="C0C0C0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69C6" w:rsidRPr="004311A7" w:rsidRDefault="00BC525C" w:rsidP="00BC525C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pPrChange w:id="199" w:author="Sarah Harnisch" w:date="2017-05-31T09:02:00Z">
                                  <w:pPr/>
                                </w:pPrChange>
                              </w:pPr>
                              <w:ins w:id="200" w:author="Sarah Harnisch" w:date="2017-05-31T09:02:00Z"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Make people aware of the CCTV</w:t>
                                </w:r>
                              </w:ins>
                              <w:del w:id="201" w:author="Sarah Harnisch" w:date="2017-05-31T08:56:00Z"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The </w:delText>
                                </w:r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highlight w:val="lightGray"/>
                                  </w:rPr>
                                  <w:delText>…………</w:delText>
                                </w:r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 can retrieve archived electronic service users’ records.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3B59315B" id="_x0000_s1138" type="#_x0000_t202" style="position:absolute;margin-left:383.25pt;margin-top:10.4pt;width:112.5pt;height:39pt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" fillcolor="silver" stroked="f">
                  <v:fill color2="#eaeaea" rotate="t" focus="50%" type="gradient"/>
                  <v:shadow on="t" color="black" opacity="20971f" offset="0,2.2pt"/>
                  <v:textbox>
                    <w:txbxContent>
                      <w:p w:rsidR="005969C6" w:rsidRPr="004311A7" w:rsidRDefault="00BC525C" w:rsidP="00BC525C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pPrChange w:id="202" w:author="Sarah Harnisch" w:date="2017-05-31T09:02:00Z">
                            <w:pPr/>
                          </w:pPrChange>
                        </w:pPr>
                        <w:ins w:id="203" w:author="Sarah Harnisch" w:date="2017-05-31T09:02:00Z"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Make people aware of the CCTV</w:t>
                          </w:r>
                        </w:ins>
                        <w:del w:id="204" w:author="Sarah Harnisch" w:date="2017-05-31T08:56:00Z"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The </w:delText>
                          </w:r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</w:rPr>
                            <w:delText>…………</w:delText>
                          </w:r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 can retrieve archived electronic service users’ records.</w:delText>
                          </w:r>
                        </w:del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300" distR="114300" simplePos="0" relativeHeight="251801088" behindDoc="0" locked="0" layoutInCell="1" allowOverlap="1" wp14:anchorId="3B59315B" wp14:editId="67C74360">
                  <wp:simplePos x="0" y="0"/>
                  <wp:positionH relativeFrom="column">
                    <wp:posOffset>3190875</wp:posOffset>
                  </wp:positionH>
                  <wp:positionV relativeFrom="paragraph">
                    <wp:posOffset>132080</wp:posOffset>
                  </wp:positionV>
                  <wp:extent cx="1495425" cy="495300"/>
                  <wp:effectExtent l="76200" t="57150" r="104775" b="114300"/>
                  <wp:wrapNone/>
                  <wp:docPr id="353" name="Text Box 1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95425" cy="49530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0C0C0"/>
                              </a:gs>
                              <a:gs pos="50000">
                                <a:srgbClr val="EAEAEA"/>
                              </a:gs>
                              <a:gs pos="100000">
                                <a:srgbClr val="C0C0C0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69C6" w:rsidRPr="004311A7" w:rsidRDefault="00BC525C" w:rsidP="00BC525C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pPrChange w:id="205" w:author="Sarah Harnisch" w:date="2017-05-31T09:01:00Z">
                                  <w:pPr/>
                                </w:pPrChange>
                              </w:pPr>
                              <w:ins w:id="206" w:author="Sarah Harnisch" w:date="2017-05-31T09:01:00Z"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Selecting and positioning cameras</w:t>
                                </w:r>
                              </w:ins>
                              <w:del w:id="207" w:author="Sarah Harnisch" w:date="2017-05-31T08:56:00Z"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The </w:delText>
                                </w:r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highlight w:val="lightGray"/>
                                  </w:rPr>
                                  <w:delText>…………</w:delText>
                                </w:r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 can retrieve archived electronic service users’ records.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3B59315B" id="_x0000_s1139" type="#_x0000_t202" style="position:absolute;margin-left:251.25pt;margin-top:10.4pt;width:117.75pt;height:39pt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" fillcolor="silver" stroked="f">
                  <v:fill color2="#eaeaea" rotate="t" focus="50%" type="gradient"/>
                  <v:shadow on="t" color="black" opacity="20971f" offset="0,2.2pt"/>
                  <v:textbox>
                    <w:txbxContent>
                      <w:p w:rsidR="005969C6" w:rsidRPr="004311A7" w:rsidRDefault="00BC525C" w:rsidP="00BC525C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pPrChange w:id="208" w:author="Sarah Harnisch" w:date="2017-05-31T09:01:00Z">
                            <w:pPr/>
                          </w:pPrChange>
                        </w:pPr>
                        <w:ins w:id="209" w:author="Sarah Harnisch" w:date="2017-05-31T09:01:00Z"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Selecting and positioning cameras</w:t>
                          </w:r>
                        </w:ins>
                        <w:del w:id="210" w:author="Sarah Harnisch" w:date="2017-05-31T08:56:00Z"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The </w:delText>
                          </w:r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</w:rPr>
                            <w:delText>…………</w:delText>
                          </w:r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 can retrieve archived electronic service users’ records.</w:delText>
                          </w:r>
                        </w:del>
                      </w:p>
                    </w:txbxContent>
                  </v:textbox>
                </v:shape>
              </w:pict>
            </mc:Fallback>
          </mc:AlternateContent>
        </w:r>
      </w:ins>
      <w:ins w:id="211" w:author="Sarah Harnisch" w:date="2017-05-31T09:11:00Z"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299" distR="114299" simplePos="0" relativeHeight="251815424" behindDoc="0" locked="0" layoutInCell="1" allowOverlap="1" wp14:anchorId="0628AE73" wp14:editId="61B92973">
                  <wp:simplePos x="0" y="0"/>
                  <wp:positionH relativeFrom="column">
                    <wp:posOffset>5600700</wp:posOffset>
                  </wp:positionH>
                  <wp:positionV relativeFrom="paragraph">
                    <wp:posOffset>27305</wp:posOffset>
                  </wp:positionV>
                  <wp:extent cx="0" cy="114300"/>
                  <wp:effectExtent l="76200" t="0" r="38100" b="38100"/>
                  <wp:wrapNone/>
                  <wp:docPr id="360" name="Line 1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FCD7F8D" id="Line 147" o:spid="_x0000_s1026" style="position:absolute;z-index:251815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41pt,2.15pt" to="44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ALmKgIAAE0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">
                  <v:stroke endarrow="block"/>
                </v:line>
              </w:pict>
            </mc:Fallback>
          </mc:AlternateContent>
        </w:r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299" distR="114299" simplePos="0" relativeHeight="251813376" behindDoc="0" locked="0" layoutInCell="1" allowOverlap="1" wp14:anchorId="0628AE73" wp14:editId="61B92973">
                  <wp:simplePos x="0" y="0"/>
                  <wp:positionH relativeFrom="column">
                    <wp:posOffset>3962400</wp:posOffset>
                  </wp:positionH>
                  <wp:positionV relativeFrom="paragraph">
                    <wp:posOffset>27305</wp:posOffset>
                  </wp:positionV>
                  <wp:extent cx="0" cy="114300"/>
                  <wp:effectExtent l="76200" t="0" r="38100" b="38100"/>
                  <wp:wrapNone/>
                  <wp:docPr id="359" name="Line 1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4109B8E" id="Line 147" o:spid="_x0000_s1026" style="position:absolute;z-index:2518133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12pt,2.15pt" to="312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jY+KwIAAE0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">
                  <v:stroke endarrow="block"/>
                </v:line>
              </w:pict>
            </mc:Fallback>
          </mc:AlternateContent>
        </w:r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299" distR="114299" simplePos="0" relativeHeight="251809280" behindDoc="0" locked="0" layoutInCell="1" allowOverlap="1" wp14:anchorId="0628AE73" wp14:editId="61B92973">
                  <wp:simplePos x="0" y="0"/>
                  <wp:positionH relativeFrom="column">
                    <wp:posOffset>609600</wp:posOffset>
                  </wp:positionH>
                  <wp:positionV relativeFrom="paragraph">
                    <wp:posOffset>27940</wp:posOffset>
                  </wp:positionV>
                  <wp:extent cx="0" cy="114300"/>
                  <wp:effectExtent l="76200" t="0" r="38100" b="38100"/>
                  <wp:wrapNone/>
                  <wp:docPr id="357" name="Line 1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E8D1701" id="Line 147" o:spid="_x0000_s1026" style="position:absolute;z-index:2518092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pt,2.2pt" to="48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">
                  <v:stroke endarrow="block"/>
                </v:line>
              </w:pict>
            </mc:Fallback>
          </mc:AlternateContent>
        </w:r>
      </w:ins>
      <w:ins w:id="212" w:author="Sarah Harnisch" w:date="2017-05-31T08:57:00Z">
        <w:r w:rsidR="00BC525C">
          <w:rPr>
            <w:noProof/>
            <w:lang w:val="en-NZ" w:eastAsia="en-NZ"/>
          </w:rPr>
          <mc:AlternateContent>
            <mc:Choice Requires="wps">
              <w:drawing>
                <wp:anchor distT="0" distB="0" distL="114300" distR="114300" simplePos="0" relativeHeight="251799040" behindDoc="0" locked="0" layoutInCell="1" allowOverlap="1" wp14:anchorId="3B59315B" wp14:editId="67C74360">
                  <wp:simplePos x="0" y="0"/>
                  <wp:positionH relativeFrom="column">
                    <wp:posOffset>1571625</wp:posOffset>
                  </wp:positionH>
                  <wp:positionV relativeFrom="paragraph">
                    <wp:posOffset>132080</wp:posOffset>
                  </wp:positionV>
                  <wp:extent cx="1438275" cy="495300"/>
                  <wp:effectExtent l="76200" t="57150" r="104775" b="114300"/>
                  <wp:wrapNone/>
                  <wp:docPr id="352" name="Text Box 1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38275" cy="49530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0C0C0"/>
                              </a:gs>
                              <a:gs pos="50000">
                                <a:srgbClr val="EAEAEA"/>
                              </a:gs>
                              <a:gs pos="100000">
                                <a:srgbClr val="C0C0C0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69C6" w:rsidRPr="004311A7" w:rsidRDefault="005969C6" w:rsidP="005969C6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pPrChange w:id="213" w:author="Sarah Harnisch" w:date="2017-05-31T09:00:00Z">
                                  <w:pPr/>
                                </w:pPrChange>
                              </w:pPr>
                              <w:ins w:id="214" w:author="Sarah Harnisch" w:date="2017-05-31T09:00:00Z"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Have a clear plan.</w:t>
                                </w:r>
                              </w:ins>
                              <w:del w:id="215" w:author="Sarah Harnisch" w:date="2017-05-31T08:56:00Z">
                                <w:r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The </w:delText>
                                </w:r>
                                <w:r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highlight w:val="lightGray"/>
                                  </w:rPr>
                                  <w:delText>…………</w:delText>
                                </w:r>
                                <w:r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 can retrieve archived electronic service users’ records.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3B59315B" id="_x0000_s1140" type="#_x0000_t202" style="position:absolute;margin-left:123.75pt;margin-top:10.4pt;width:113.25pt;height:39pt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" fillcolor="silver" stroked="f">
                  <v:fill color2="#eaeaea" rotate="t" focus="50%" type="gradient"/>
                  <v:shadow on="t" color="black" opacity="20971f" offset="0,2.2pt"/>
                  <v:textbox>
                    <w:txbxContent>
                      <w:p w:rsidR="005969C6" w:rsidRPr="004311A7" w:rsidRDefault="005969C6" w:rsidP="005969C6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pPrChange w:id="216" w:author="Sarah Harnisch" w:date="2017-05-31T09:00:00Z">
                            <w:pPr/>
                          </w:pPrChange>
                        </w:pPr>
                        <w:ins w:id="217" w:author="Sarah Harnisch" w:date="2017-05-31T09:00:00Z"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Have a clear plan.</w:t>
                          </w:r>
                        </w:ins>
                        <w:del w:id="218" w:author="Sarah Harnisch" w:date="2017-05-31T08:56:00Z">
                          <w:r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The </w:delText>
                          </w:r>
                          <w:r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</w:rPr>
                            <w:delText>…………</w:delText>
                          </w:r>
                          <w:r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 can retrieve archived electronic service users’ records.</w:delText>
                          </w:r>
                        </w:del>
                      </w:p>
                    </w:txbxContent>
                  </v:textbox>
                </v:shape>
              </w:pict>
            </mc:Fallback>
          </mc:AlternateContent>
        </w:r>
      </w:ins>
      <w:ins w:id="219" w:author="Sarah Harnisch" w:date="2017-05-31T08:56:00Z">
        <w:r w:rsidR="00BC525C">
          <w:rPr>
            <w:noProof/>
            <w:lang w:val="en-NZ" w:eastAsia="en-NZ"/>
          </w:rPr>
          <mc:AlternateContent>
            <mc:Choice Requires="wps">
              <w:drawing>
                <wp:anchor distT="0" distB="0" distL="114300" distR="114300" simplePos="0" relativeHeight="251786752" behindDoc="0" locked="0" layoutInCell="1" allowOverlap="1" wp14:anchorId="6A99FFFE" wp14:editId="30FEA038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132080</wp:posOffset>
                  </wp:positionV>
                  <wp:extent cx="1438275" cy="495300"/>
                  <wp:effectExtent l="76200" t="57150" r="104775" b="114300"/>
                  <wp:wrapNone/>
                  <wp:docPr id="154" name="Text Box 1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38275" cy="49530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0C0C0"/>
                              </a:gs>
                              <a:gs pos="50000">
                                <a:srgbClr val="EAEAEA"/>
                              </a:gs>
                              <a:gs pos="100000">
                                <a:srgbClr val="C0C0C0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69C6" w:rsidRPr="004311A7" w:rsidRDefault="005969C6" w:rsidP="005969C6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pPrChange w:id="220" w:author="Sarah Harnisch" w:date="2017-05-31T08:59:00Z">
                                  <w:pPr/>
                                </w:pPrChange>
                              </w:pPr>
                              <w:ins w:id="221" w:author="Sarah Harnisch" w:date="2017-05-31T08:59:00Z"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Decide whether CCTV is appropriate.</w:t>
                                </w:r>
                              </w:ins>
                              <w:del w:id="222" w:author="Sarah Harnisch" w:date="2017-05-31T08:56:00Z">
                                <w:r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The </w:delText>
                                </w:r>
                                <w:r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highlight w:val="lightGray"/>
                                  </w:rPr>
                                  <w:delText>…………</w:delText>
                                </w:r>
                                <w:r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 can retrieve archived electronic service users’ records.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6A99FFFE" id="_x0000_s1141" type="#_x0000_t202" style="position:absolute;margin-left:-6pt;margin-top:10.4pt;width:113.25pt;height:39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" fillcolor="silver" stroked="f">
                  <v:fill color2="#eaeaea" rotate="t" focus="50%" type="gradient"/>
                  <v:shadow on="t" color="black" opacity="20971f" offset="0,2.2pt"/>
                  <v:textbox>
                    <w:txbxContent>
                      <w:p w:rsidR="005969C6" w:rsidRPr="004311A7" w:rsidRDefault="005969C6" w:rsidP="005969C6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pPrChange w:id="223" w:author="Sarah Harnisch" w:date="2017-05-31T08:59:00Z">
                            <w:pPr/>
                          </w:pPrChange>
                        </w:pPr>
                        <w:ins w:id="224" w:author="Sarah Harnisch" w:date="2017-05-31T08:59:00Z"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Decide whether CCTV is appropriate.</w:t>
                          </w:r>
                        </w:ins>
                        <w:del w:id="225" w:author="Sarah Harnisch" w:date="2017-05-31T08:56:00Z">
                          <w:r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The </w:delText>
                          </w:r>
                          <w:r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</w:rPr>
                            <w:delText>…………</w:delText>
                          </w:r>
                          <w:r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 can retrieve archived electronic service users’ records.</w:delText>
                          </w:r>
                        </w:del>
                      </w:p>
                    </w:txbxContent>
                  </v:textbox>
                </v:shape>
              </w:pict>
            </mc:Fallback>
          </mc:AlternateContent>
        </w:r>
      </w:ins>
    </w:p>
    <w:p w:rsidR="006B44FA" w:rsidRPr="004311A7" w:rsidRDefault="006B44FA" w:rsidP="00CF269F">
      <w:pPr>
        <w:rPr>
          <w:rFonts w:ascii="Calibri" w:hAnsi="Calibri" w:cs="Calibri"/>
        </w:rPr>
      </w:pPr>
    </w:p>
    <w:p w:rsidR="00CF269F" w:rsidRPr="004311A7" w:rsidRDefault="002D2FBE" w:rsidP="00CF269F">
      <w:pPr>
        <w:rPr>
          <w:rFonts w:ascii="Calibri" w:hAnsi="Calibri" w:cs="Calibri"/>
        </w:rPr>
      </w:pPr>
      <w:ins w:id="226" w:author="Sarah Harnisch" w:date="2017-05-31T09:14:00Z">
        <w:r>
          <w:rPr>
            <w:noProof/>
            <w:lang w:val="en-NZ" w:eastAsia="en-NZ"/>
          </w:rPr>
          <mc:AlternateContent>
            <mc:Choice Requires="wps">
              <w:drawing>
                <wp:anchor distT="4294967295" distB="4294967295" distL="114300" distR="114300" simplePos="0" relativeHeight="251821568" behindDoc="0" locked="0" layoutInCell="1" allowOverlap="1" wp14:anchorId="560D7961" wp14:editId="5DF666C3">
                  <wp:simplePos x="0" y="0"/>
                  <wp:positionH relativeFrom="column">
                    <wp:posOffset>4686300</wp:posOffset>
                  </wp:positionH>
                  <wp:positionV relativeFrom="paragraph">
                    <wp:posOffset>40640</wp:posOffset>
                  </wp:positionV>
                  <wp:extent cx="180975" cy="0"/>
                  <wp:effectExtent l="0" t="76200" r="0" b="76200"/>
                  <wp:wrapNone/>
                  <wp:docPr id="365" name="Line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8097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612938D" id="Line 42" o:spid="_x0000_s1026" style="position:absolute;z-index:2518215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9pt,3.2pt" to="383.2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">
                  <v:stroke endarrow="block"/>
                </v:line>
              </w:pict>
            </mc:Fallback>
          </mc:AlternateContent>
        </w:r>
      </w:ins>
      <w:ins w:id="227" w:author="Sarah Harnisch" w:date="2017-05-31T09:13:00Z">
        <w:r>
          <w:rPr>
            <w:noProof/>
            <w:lang w:val="en-NZ" w:eastAsia="en-NZ"/>
          </w:rPr>
          <mc:AlternateContent>
            <mc:Choice Requires="wps">
              <w:drawing>
                <wp:anchor distT="4294967295" distB="4294967295" distL="114300" distR="114300" simplePos="0" relativeHeight="251819520" behindDoc="0" locked="0" layoutInCell="1" allowOverlap="1" wp14:anchorId="560D7961" wp14:editId="5DF666C3">
                  <wp:simplePos x="0" y="0"/>
                  <wp:positionH relativeFrom="column">
                    <wp:posOffset>3009900</wp:posOffset>
                  </wp:positionH>
                  <wp:positionV relativeFrom="paragraph">
                    <wp:posOffset>40640</wp:posOffset>
                  </wp:positionV>
                  <wp:extent cx="180975" cy="0"/>
                  <wp:effectExtent l="0" t="76200" r="0" b="76200"/>
                  <wp:wrapNone/>
                  <wp:docPr id="364" name="Line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8097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3CBDCCF" id="Line 42" o:spid="_x0000_s1026" style="position:absolute;z-index:2518195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37pt,3.2pt" to="251.2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">
                  <v:stroke endarrow="block"/>
                </v:line>
              </w:pict>
            </mc:Fallback>
          </mc:AlternateContent>
        </w:r>
        <w:r>
          <w:rPr>
            <w:noProof/>
            <w:lang w:val="en-NZ" w:eastAsia="en-NZ"/>
          </w:rPr>
          <mc:AlternateContent>
            <mc:Choice Requires="wps">
              <w:drawing>
                <wp:anchor distT="4294967295" distB="4294967295" distL="114300" distR="114300" simplePos="0" relativeHeight="251817472" behindDoc="0" locked="0" layoutInCell="1" allowOverlap="1" wp14:anchorId="560D7961" wp14:editId="5DF666C3">
                  <wp:simplePos x="0" y="0"/>
                  <wp:positionH relativeFrom="column">
                    <wp:posOffset>1362075</wp:posOffset>
                  </wp:positionH>
                  <wp:positionV relativeFrom="paragraph">
                    <wp:posOffset>32385</wp:posOffset>
                  </wp:positionV>
                  <wp:extent cx="180975" cy="0"/>
                  <wp:effectExtent l="0" t="76200" r="0" b="76200"/>
                  <wp:wrapNone/>
                  <wp:docPr id="363" name="Line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8097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84CB4CD" id="Line 42" o:spid="_x0000_s1026" style="position:absolute;z-index:2518174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7.25pt,2.55pt" to="121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POAKgIAAEw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">
                  <v:stroke endarrow="block"/>
                </v:line>
              </w:pict>
            </mc:Fallback>
          </mc:AlternateContent>
        </w:r>
      </w:ins>
    </w:p>
    <w:p w:rsidR="00797589" w:rsidRDefault="002D2FBE" w:rsidP="00797589">
      <w:pPr>
        <w:pStyle w:val="Heading1"/>
        <w:rPr>
          <w:ins w:id="228" w:author="Sarah Harnisch" w:date="2017-05-31T08:57:00Z"/>
          <w:rFonts w:ascii="Calibri" w:hAnsi="Calibri" w:cs="Calibri"/>
          <w:sz w:val="28"/>
          <w:szCs w:val="28"/>
        </w:rPr>
      </w:pPr>
      <w:ins w:id="229" w:author="Sarah Harnisch" w:date="2017-05-31T08:57:00Z"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300" distR="114300" simplePos="0" relativeHeight="251794944" behindDoc="0" locked="0" layoutInCell="1" allowOverlap="1" wp14:anchorId="3B59315B" wp14:editId="67C74360">
                  <wp:simplePos x="0" y="0"/>
                  <wp:positionH relativeFrom="column">
                    <wp:posOffset>4857750</wp:posOffset>
                  </wp:positionH>
                  <wp:positionV relativeFrom="paragraph">
                    <wp:posOffset>231140</wp:posOffset>
                  </wp:positionV>
                  <wp:extent cx="1438275" cy="495300"/>
                  <wp:effectExtent l="76200" t="57150" r="104775" b="114300"/>
                  <wp:wrapNone/>
                  <wp:docPr id="158" name="Text Box 1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38275" cy="49530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0C0C0"/>
                              </a:gs>
                              <a:gs pos="50000">
                                <a:srgbClr val="EAEAEA"/>
                              </a:gs>
                              <a:gs pos="100000">
                                <a:srgbClr val="C0C0C0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69C6" w:rsidRPr="004311A7" w:rsidRDefault="00D62C87" w:rsidP="00D62C87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pPrChange w:id="230" w:author="Sarah Harnisch" w:date="2017-05-31T09:05:00Z">
                                  <w:pPr/>
                                </w:pPrChange>
                              </w:pPr>
                              <w:ins w:id="231" w:author="Sarah Harnisch" w:date="2017-05-31T09:05:00Z"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Controlling who can see the images.</w:t>
                                </w:r>
                              </w:ins>
                              <w:del w:id="232" w:author="Sarah Harnisch" w:date="2017-05-31T08:56:00Z"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The </w:delText>
                                </w:r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highlight w:val="lightGray"/>
                                  </w:rPr>
                                  <w:delText>…………</w:delText>
                                </w:r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 can retrieve archived electronic service users’ records.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3B59315B" id="_x0000_s1142" type="#_x0000_t202" style="position:absolute;margin-left:382.5pt;margin-top:18.2pt;width:113.25pt;height:39p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" fillcolor="silver" stroked="f">
                  <v:fill color2="#eaeaea" rotate="t" focus="50%" type="gradient"/>
                  <v:shadow on="t" color="black" opacity="20971f" offset="0,2.2pt"/>
                  <v:textbox>
                    <w:txbxContent>
                      <w:p w:rsidR="005969C6" w:rsidRPr="004311A7" w:rsidRDefault="00D62C87" w:rsidP="00D62C87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pPrChange w:id="233" w:author="Sarah Harnisch" w:date="2017-05-31T09:05:00Z">
                            <w:pPr/>
                          </w:pPrChange>
                        </w:pPr>
                        <w:ins w:id="234" w:author="Sarah Harnisch" w:date="2017-05-31T09:05:00Z"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Controlling who can see the images.</w:t>
                          </w:r>
                        </w:ins>
                        <w:del w:id="235" w:author="Sarah Harnisch" w:date="2017-05-31T08:56:00Z"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The </w:delText>
                          </w:r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</w:rPr>
                            <w:delText>…………</w:delText>
                          </w:r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 can retrieve archived electronic service users’ records.</w:delText>
                          </w:r>
                        </w:del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300" distR="114300" simplePos="0" relativeHeight="251792896" behindDoc="0" locked="0" layoutInCell="1" allowOverlap="1" wp14:anchorId="3B59315B" wp14:editId="67C74360">
                  <wp:simplePos x="0" y="0"/>
                  <wp:positionH relativeFrom="column">
                    <wp:posOffset>3219451</wp:posOffset>
                  </wp:positionH>
                  <wp:positionV relativeFrom="paragraph">
                    <wp:posOffset>231140</wp:posOffset>
                  </wp:positionV>
                  <wp:extent cx="1466850" cy="495300"/>
                  <wp:effectExtent l="76200" t="57150" r="95250" b="114300"/>
                  <wp:wrapNone/>
                  <wp:docPr id="157" name="Text Box 1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66850" cy="49530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0C0C0"/>
                              </a:gs>
                              <a:gs pos="50000">
                                <a:srgbClr val="EAEAEA"/>
                              </a:gs>
                              <a:gs pos="100000">
                                <a:srgbClr val="C0C0C0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69C6" w:rsidRPr="004311A7" w:rsidRDefault="00BC525C" w:rsidP="00BC525C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pPrChange w:id="236" w:author="Sarah Harnisch" w:date="2017-05-31T09:05:00Z">
                                  <w:pPr/>
                                </w:pPrChange>
                              </w:pPr>
                              <w:ins w:id="237" w:author="Sarah Harnisch" w:date="2017-05-31T09:05:00Z"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Storage and retention of images.</w:t>
                                </w:r>
                              </w:ins>
                              <w:del w:id="238" w:author="Sarah Harnisch" w:date="2017-05-31T08:56:00Z"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The </w:delText>
                                </w:r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highlight w:val="lightGray"/>
                                  </w:rPr>
                                  <w:delText>…………</w:delText>
                                </w:r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 can retrieve archived electronic service users’ records.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3B59315B" id="_x0000_s1143" type="#_x0000_t202" style="position:absolute;margin-left:253.5pt;margin-top:18.2pt;width:115.5pt;height:39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" fillcolor="silver" stroked="f">
                  <v:fill color2="#eaeaea" rotate="t" focus="50%" type="gradient"/>
                  <v:shadow on="t" color="black" opacity="20971f" offset="0,2.2pt"/>
                  <v:textbox>
                    <w:txbxContent>
                      <w:p w:rsidR="005969C6" w:rsidRPr="004311A7" w:rsidRDefault="00BC525C" w:rsidP="00BC525C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pPrChange w:id="239" w:author="Sarah Harnisch" w:date="2017-05-31T09:05:00Z">
                            <w:pPr/>
                          </w:pPrChange>
                        </w:pPr>
                        <w:ins w:id="240" w:author="Sarah Harnisch" w:date="2017-05-31T09:05:00Z"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Storage and retention of images.</w:t>
                          </w:r>
                        </w:ins>
                        <w:del w:id="241" w:author="Sarah Harnisch" w:date="2017-05-31T08:56:00Z"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The </w:delText>
                          </w:r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</w:rPr>
                            <w:delText>…………</w:delText>
                          </w:r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 can retrieve archived electronic service users’ records.</w:delText>
                          </w:r>
                        </w:del>
                      </w:p>
                    </w:txbxContent>
                  </v:textbox>
                </v:shape>
              </w:pict>
            </mc:Fallback>
          </mc:AlternateContent>
        </w:r>
        <w:r w:rsidR="00BC525C">
          <w:rPr>
            <w:noProof/>
            <w:lang w:val="en-NZ" w:eastAsia="en-NZ"/>
          </w:rPr>
          <mc:AlternateContent>
            <mc:Choice Requires="wps">
              <w:drawing>
                <wp:anchor distT="0" distB="0" distL="114300" distR="114300" simplePos="0" relativeHeight="251790848" behindDoc="0" locked="0" layoutInCell="1" allowOverlap="1" wp14:anchorId="3B59315B" wp14:editId="67C74360">
                  <wp:simplePos x="0" y="0"/>
                  <wp:positionH relativeFrom="column">
                    <wp:posOffset>1571624</wp:posOffset>
                  </wp:positionH>
                  <wp:positionV relativeFrom="paragraph">
                    <wp:posOffset>231140</wp:posOffset>
                  </wp:positionV>
                  <wp:extent cx="1438275" cy="495300"/>
                  <wp:effectExtent l="76200" t="57150" r="104775" b="114300"/>
                  <wp:wrapNone/>
                  <wp:docPr id="156" name="Text Box 1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38275" cy="49530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0C0C0"/>
                              </a:gs>
                              <a:gs pos="50000">
                                <a:srgbClr val="EAEAEA"/>
                              </a:gs>
                              <a:gs pos="100000">
                                <a:srgbClr val="C0C0C0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69C6" w:rsidRPr="004311A7" w:rsidRDefault="00BC525C" w:rsidP="00BC525C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pPrChange w:id="242" w:author="Sarah Harnisch" w:date="2017-05-31T09:04:00Z">
                                  <w:pPr/>
                                </w:pPrChange>
                              </w:pPr>
                              <w:ins w:id="243" w:author="Sarah Harnisch" w:date="2017-05-31T09:04:00Z"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Using the CCTV images.</w:t>
                                </w:r>
                              </w:ins>
                              <w:del w:id="244" w:author="Sarah Harnisch" w:date="2017-05-31T08:56:00Z"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The </w:delText>
                                </w:r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highlight w:val="lightGray"/>
                                  </w:rPr>
                                  <w:delText>…………</w:delText>
                                </w:r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 can retrieve archived electronic service users’ records.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3B59315B" id="_x0000_s1144" type="#_x0000_t202" style="position:absolute;margin-left:123.75pt;margin-top:18.2pt;width:113.25pt;height:39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" fillcolor="silver" stroked="f">
                  <v:fill color2="#eaeaea" rotate="t" focus="50%" type="gradient"/>
                  <v:shadow on="t" color="black" opacity="20971f" offset="0,2.2pt"/>
                  <v:textbox>
                    <w:txbxContent>
                      <w:p w:rsidR="005969C6" w:rsidRPr="004311A7" w:rsidRDefault="00BC525C" w:rsidP="00BC525C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pPrChange w:id="245" w:author="Sarah Harnisch" w:date="2017-05-31T09:04:00Z">
                            <w:pPr/>
                          </w:pPrChange>
                        </w:pPr>
                        <w:ins w:id="246" w:author="Sarah Harnisch" w:date="2017-05-31T09:04:00Z"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Using the CCTV images.</w:t>
                          </w:r>
                        </w:ins>
                        <w:del w:id="247" w:author="Sarah Harnisch" w:date="2017-05-31T08:56:00Z"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The </w:delText>
                          </w:r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</w:rPr>
                            <w:delText>…………</w:delText>
                          </w:r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 can retrieve archived electronic service users’ records.</w:delText>
                          </w:r>
                        </w:del>
                      </w:p>
                    </w:txbxContent>
                  </v:textbox>
                </v:shape>
              </w:pict>
            </mc:Fallback>
          </mc:AlternateContent>
        </w:r>
        <w:r w:rsidR="005969C6">
          <w:rPr>
            <w:noProof/>
            <w:lang w:val="en-NZ" w:eastAsia="en-NZ"/>
          </w:rPr>
          <mc:AlternateContent>
            <mc:Choice Requires="wps">
              <w:drawing>
                <wp:anchor distT="0" distB="0" distL="114300" distR="114300" simplePos="0" relativeHeight="251788800" behindDoc="0" locked="0" layoutInCell="1" allowOverlap="1" wp14:anchorId="3B59315B" wp14:editId="67C74360">
                  <wp:simplePos x="0" y="0"/>
                  <wp:positionH relativeFrom="column">
                    <wp:posOffset>-76201</wp:posOffset>
                  </wp:positionH>
                  <wp:positionV relativeFrom="paragraph">
                    <wp:posOffset>231140</wp:posOffset>
                  </wp:positionV>
                  <wp:extent cx="1438275" cy="495300"/>
                  <wp:effectExtent l="76200" t="57150" r="104775" b="114300"/>
                  <wp:wrapNone/>
                  <wp:docPr id="155" name="Text Box 1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38275" cy="49530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0C0C0"/>
                              </a:gs>
                              <a:gs pos="50000">
                                <a:srgbClr val="EAEAEA"/>
                              </a:gs>
                              <a:gs pos="100000">
                                <a:srgbClr val="C0C0C0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69C6" w:rsidRPr="004311A7" w:rsidRDefault="00BC525C" w:rsidP="00BC525C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pPrChange w:id="248" w:author="Sarah Harnisch" w:date="2017-05-31T09:03:00Z">
                                  <w:pPr/>
                                </w:pPrChange>
                              </w:pPr>
                              <w:ins w:id="249" w:author="Sarah Harnisch" w:date="2017-05-31T09:03:00Z"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Collecting only necessary images.</w:t>
                                </w:r>
                              </w:ins>
                              <w:del w:id="250" w:author="Sarah Harnisch" w:date="2017-05-31T08:56:00Z"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The </w:delText>
                                </w:r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highlight w:val="lightGray"/>
                                  </w:rPr>
                                  <w:delText>…………</w:delText>
                                </w:r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 can retrieve archived electronic service users’ records.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3B59315B" id="_x0000_s1145" type="#_x0000_t202" style="position:absolute;margin-left:-6pt;margin-top:18.2pt;width:113.25pt;height:39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" fillcolor="silver" stroked="f">
                  <v:fill color2="#eaeaea" rotate="t" focus="50%" type="gradient"/>
                  <v:shadow on="t" color="black" opacity="20971f" offset="0,2.2pt"/>
                  <v:textbox>
                    <w:txbxContent>
                      <w:p w:rsidR="005969C6" w:rsidRPr="004311A7" w:rsidRDefault="00BC525C" w:rsidP="00BC525C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pPrChange w:id="251" w:author="Sarah Harnisch" w:date="2017-05-31T09:03:00Z">
                            <w:pPr/>
                          </w:pPrChange>
                        </w:pPr>
                        <w:ins w:id="252" w:author="Sarah Harnisch" w:date="2017-05-31T09:03:00Z"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Collecting only necessary images.</w:t>
                          </w:r>
                        </w:ins>
                        <w:del w:id="253" w:author="Sarah Harnisch" w:date="2017-05-31T08:56:00Z"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The </w:delText>
                          </w:r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</w:rPr>
                            <w:delText>…………</w:delText>
                          </w:r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 can retrieve archived electronic service users’ records.</w:delText>
                          </w:r>
                        </w:del>
                      </w:p>
                    </w:txbxContent>
                  </v:textbox>
                </v:shape>
              </w:pict>
            </mc:Fallback>
          </mc:AlternateContent>
        </w:r>
      </w:ins>
      <w:del w:id="254" w:author="Sarah Harnisch" w:date="2017-05-31T08:58:00Z">
        <w:r w:rsidR="00797589" w:rsidRPr="004311A7" w:rsidDel="005969C6">
          <w:rPr>
            <w:rFonts w:ascii="Calibri" w:hAnsi="Calibri" w:cs="Calibri"/>
            <w:sz w:val="28"/>
            <w:szCs w:val="28"/>
          </w:rPr>
          <w:delText>Consultation</w:delText>
        </w:r>
      </w:del>
    </w:p>
    <w:p w:rsidR="005969C6" w:rsidRDefault="002D2FBE" w:rsidP="005969C6">
      <w:pPr>
        <w:rPr>
          <w:ins w:id="255" w:author="Sarah Harnisch" w:date="2017-05-31T08:57:00Z"/>
        </w:rPr>
        <w:pPrChange w:id="256" w:author="Sarah Harnisch" w:date="2017-05-31T08:57:00Z">
          <w:pPr>
            <w:pStyle w:val="Heading1"/>
          </w:pPr>
        </w:pPrChange>
      </w:pPr>
      <w:ins w:id="257" w:author="Sarah Harnisch" w:date="2017-05-31T09:14:00Z">
        <w:r>
          <w:rPr>
            <w:noProof/>
            <w:lang w:val="en-NZ" w:eastAsia="en-NZ"/>
          </w:rPr>
          <mc:AlternateContent>
            <mc:Choice Requires="wps">
              <w:drawing>
                <wp:anchor distT="4294967295" distB="4294967295" distL="114300" distR="114300" simplePos="0" relativeHeight="251827712" behindDoc="0" locked="0" layoutInCell="1" allowOverlap="1" wp14:anchorId="560D7961" wp14:editId="5DF666C3">
                  <wp:simplePos x="0" y="0"/>
                  <wp:positionH relativeFrom="column">
                    <wp:posOffset>4686300</wp:posOffset>
                  </wp:positionH>
                  <wp:positionV relativeFrom="paragraph">
                    <wp:posOffset>43180</wp:posOffset>
                  </wp:positionV>
                  <wp:extent cx="180975" cy="0"/>
                  <wp:effectExtent l="0" t="76200" r="0" b="76200"/>
                  <wp:wrapNone/>
                  <wp:docPr id="368" name="Line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8097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458CDF9" id="Line 42" o:spid="_x0000_s1026" style="position:absolute;z-index:251827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9pt,3.4pt" to="383.2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">
                  <v:stroke endarrow="block"/>
                </v:line>
              </w:pict>
            </mc:Fallback>
          </mc:AlternateContent>
        </w:r>
        <w:r>
          <w:rPr>
            <w:noProof/>
            <w:lang w:val="en-NZ" w:eastAsia="en-NZ"/>
          </w:rPr>
          <mc:AlternateContent>
            <mc:Choice Requires="wps">
              <w:drawing>
                <wp:anchor distT="4294967295" distB="4294967295" distL="114300" distR="114300" simplePos="0" relativeHeight="251825664" behindDoc="0" locked="0" layoutInCell="1" allowOverlap="1" wp14:anchorId="560D7961" wp14:editId="5DF666C3">
                  <wp:simplePos x="0" y="0"/>
                  <wp:positionH relativeFrom="column">
                    <wp:posOffset>3009900</wp:posOffset>
                  </wp:positionH>
                  <wp:positionV relativeFrom="paragraph">
                    <wp:posOffset>62230</wp:posOffset>
                  </wp:positionV>
                  <wp:extent cx="180975" cy="0"/>
                  <wp:effectExtent l="0" t="76200" r="0" b="76200"/>
                  <wp:wrapNone/>
                  <wp:docPr id="367" name="Line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8097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EBB6E2B" id="Line 42" o:spid="_x0000_s1026" style="position:absolute;z-index:2518256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37pt,4.9pt" to="251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">
                  <v:stroke endarrow="block"/>
                </v:line>
              </w:pict>
            </mc:Fallback>
          </mc:AlternateContent>
        </w:r>
        <w:r>
          <w:rPr>
            <w:noProof/>
            <w:lang w:val="en-NZ" w:eastAsia="en-NZ"/>
          </w:rPr>
          <mc:AlternateContent>
            <mc:Choice Requires="wps">
              <w:drawing>
                <wp:anchor distT="4294967295" distB="4294967295" distL="114300" distR="114300" simplePos="0" relativeHeight="251823616" behindDoc="0" locked="0" layoutInCell="1" allowOverlap="1" wp14:anchorId="560D7961" wp14:editId="5DF666C3">
                  <wp:simplePos x="0" y="0"/>
                  <wp:positionH relativeFrom="column">
                    <wp:posOffset>1390650</wp:posOffset>
                  </wp:positionH>
                  <wp:positionV relativeFrom="paragraph">
                    <wp:posOffset>53340</wp:posOffset>
                  </wp:positionV>
                  <wp:extent cx="180975" cy="0"/>
                  <wp:effectExtent l="0" t="76200" r="0" b="76200"/>
                  <wp:wrapNone/>
                  <wp:docPr id="366" name="Line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8097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69AC264" id="Line 42" o:spid="_x0000_s1026" style="position:absolute;z-index:2518236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9.5pt,4.2pt" to="123.7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">
                  <v:stroke endarrow="block"/>
                </v:line>
              </w:pict>
            </mc:Fallback>
          </mc:AlternateContent>
        </w:r>
      </w:ins>
    </w:p>
    <w:p w:rsidR="005969C6" w:rsidRDefault="005969C6" w:rsidP="005969C6">
      <w:pPr>
        <w:rPr>
          <w:ins w:id="258" w:author="Sarah Harnisch" w:date="2017-05-31T08:57:00Z"/>
        </w:rPr>
        <w:pPrChange w:id="259" w:author="Sarah Harnisch" w:date="2017-05-31T08:57:00Z">
          <w:pPr>
            <w:pStyle w:val="Heading1"/>
          </w:pPr>
        </w:pPrChange>
      </w:pPr>
    </w:p>
    <w:p w:rsidR="005969C6" w:rsidRDefault="002D2FBE" w:rsidP="005969C6">
      <w:pPr>
        <w:rPr>
          <w:ins w:id="260" w:author="Sarah Harnisch" w:date="2017-05-31T08:57:00Z"/>
        </w:rPr>
        <w:pPrChange w:id="261" w:author="Sarah Harnisch" w:date="2017-05-31T08:57:00Z">
          <w:pPr>
            <w:pStyle w:val="Heading1"/>
          </w:pPr>
        </w:pPrChange>
      </w:pPr>
      <w:ins w:id="262" w:author="Sarah Harnisch" w:date="2017-05-31T09:06:00Z"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300" distR="114300" simplePos="0" relativeHeight="251805184" behindDoc="0" locked="0" layoutInCell="1" allowOverlap="1" wp14:anchorId="46AB68A6" wp14:editId="38DA8524">
                  <wp:simplePos x="0" y="0"/>
                  <wp:positionH relativeFrom="column">
                    <wp:posOffset>1409700</wp:posOffset>
                  </wp:positionH>
                  <wp:positionV relativeFrom="paragraph">
                    <wp:posOffset>121285</wp:posOffset>
                  </wp:positionV>
                  <wp:extent cx="1447800" cy="495300"/>
                  <wp:effectExtent l="76200" t="57150" r="95250" b="114300"/>
                  <wp:wrapNone/>
                  <wp:docPr id="355" name="Text Box 1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47800" cy="49530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0C0C0"/>
                              </a:gs>
                              <a:gs pos="50000">
                                <a:srgbClr val="EAEAEA"/>
                              </a:gs>
                              <a:gs pos="100000">
                                <a:srgbClr val="C0C0C0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106" w:rsidRPr="004311A7" w:rsidRDefault="00C470C8" w:rsidP="00C470C8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pPrChange w:id="263" w:author="Sarah Harnisch" w:date="2017-05-31T09:08:00Z">
                                  <w:pPr/>
                                </w:pPrChange>
                              </w:pPr>
                              <w:ins w:id="264" w:author="Sarah Harnisch" w:date="2017-05-31T09:09:00Z"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 xml:space="preserve">Apply the </w:t>
                                </w:r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instrText xml:space="preserve"> HYPERLINK "https://privacy.org.nz/assets/Files/Brochures-and-pamphlets-and-pubs/Privacy-and-CCTV-A-guide-October-2009.pdf" </w:instrText>
                                </w:r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</w:r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Pr="00C470C8">
                                  <w:rPr>
                                    <w:rStyle w:val="Hyperlink"/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checklist</w:t>
                                </w:r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 xml:space="preserve"> from the guideline.</w:t>
                                </w:r>
                              </w:ins>
                              <w:del w:id="265" w:author="Sarah Harnisch" w:date="2017-05-31T08:56:00Z">
                                <w:r w:rsidR="00AE310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The </w:delText>
                                </w:r>
                                <w:r w:rsidR="00AE310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highlight w:val="lightGray"/>
                                  </w:rPr>
                                  <w:delText>…………</w:delText>
                                </w:r>
                                <w:r w:rsidR="00AE310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 can retrieve archived electronic service users’ records.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46AB68A6" id="_x0000_s1146" type="#_x0000_t202" style="position:absolute;margin-left:111pt;margin-top:9.55pt;width:114pt;height:39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" fillcolor="silver" stroked="f">
                  <v:fill color2="#eaeaea" rotate="t" focus="50%" type="gradient"/>
                  <v:shadow on="t" color="black" opacity="20971f" offset="0,2.2pt"/>
                  <v:textbox>
                    <w:txbxContent>
                      <w:p w:rsidR="00AE3106" w:rsidRPr="004311A7" w:rsidRDefault="00C470C8" w:rsidP="00C470C8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pPrChange w:id="266" w:author="Sarah Harnisch" w:date="2017-05-31T09:08:00Z">
                            <w:pPr/>
                          </w:pPrChange>
                        </w:pPr>
                        <w:ins w:id="267" w:author="Sarah Harnisch" w:date="2017-05-31T09:09:00Z"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Apply the 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HYPERLINK "https://privacy.org.nz/assets/Files/Brochures-and-pamphlets-and-pubs/Privacy-and-CCTV-A-guide-October-2009.pdf" </w:instrTex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C470C8">
                            <w:rPr>
                              <w:rStyle w:val="Hyperlink"/>
                              <w:rFonts w:ascii="Calibri" w:hAnsi="Calibri" w:cs="Calibri"/>
                              <w:sz w:val="22"/>
                              <w:szCs w:val="22"/>
                            </w:rPr>
                            <w:t>checklist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 from the guideline.</w:t>
                          </w:r>
                        </w:ins>
                        <w:del w:id="268" w:author="Sarah Harnisch" w:date="2017-05-31T08:56:00Z">
                          <w:r w:rsidR="00AE310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The </w:delText>
                          </w:r>
                          <w:r w:rsidR="00AE310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</w:rPr>
                            <w:delText>…………</w:delText>
                          </w:r>
                          <w:r w:rsidR="00AE310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 can retrieve archived electronic service users’ records.</w:delText>
                          </w:r>
                        </w:del>
                      </w:p>
                    </w:txbxContent>
                  </v:textbox>
                </v:shape>
              </w:pict>
            </mc:Fallback>
          </mc:AlternateContent>
        </w:r>
      </w:ins>
      <w:ins w:id="269" w:author="Sarah Harnisch" w:date="2017-05-31T08:57:00Z"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300" distR="114300" simplePos="0" relativeHeight="251796992" behindDoc="0" locked="0" layoutInCell="1" allowOverlap="1" wp14:anchorId="3B59315B" wp14:editId="67C74360">
                  <wp:simplePos x="0" y="0"/>
                  <wp:positionH relativeFrom="column">
                    <wp:posOffset>4867275</wp:posOffset>
                  </wp:positionH>
                  <wp:positionV relativeFrom="paragraph">
                    <wp:posOffset>130810</wp:posOffset>
                  </wp:positionV>
                  <wp:extent cx="1428750" cy="495300"/>
                  <wp:effectExtent l="95250" t="57150" r="95250" b="114300"/>
                  <wp:wrapNone/>
                  <wp:docPr id="159" name="Text Box 1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28750" cy="49530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0C0C0"/>
                              </a:gs>
                              <a:gs pos="50000">
                                <a:srgbClr val="EAEAEA"/>
                              </a:gs>
                              <a:gs pos="100000">
                                <a:srgbClr val="C0C0C0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69C6" w:rsidRPr="004311A7" w:rsidRDefault="00AE3106" w:rsidP="00AE3106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pPrChange w:id="270" w:author="Sarah Harnisch" w:date="2017-05-31T09:06:00Z">
                                  <w:pPr/>
                                </w:pPrChange>
                              </w:pPr>
                              <w:ins w:id="271" w:author="Sarah Harnisch" w:date="2017-05-31T09:06:00Z"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Audit and evaluation.</w:t>
                                </w:r>
                              </w:ins>
                              <w:del w:id="272" w:author="Sarah Harnisch" w:date="2017-05-31T08:56:00Z"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The </w:delText>
                                </w:r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highlight w:val="lightGray"/>
                                  </w:rPr>
                                  <w:delText>…………</w:delText>
                                </w:r>
                                <w:r w:rsidR="005969C6"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 can retrieve archived electronic service users’ records.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3B59315B" id="_x0000_s1147" type="#_x0000_t202" style="position:absolute;margin-left:383.25pt;margin-top:10.3pt;width:112.5pt;height:39pt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" fillcolor="silver" stroked="f">
                  <v:fill color2="#eaeaea" rotate="t" focus="50%" type="gradient"/>
                  <v:shadow on="t" color="black" opacity="20971f" offset="0,2.2pt"/>
                  <v:textbox>
                    <w:txbxContent>
                      <w:p w:rsidR="005969C6" w:rsidRPr="004311A7" w:rsidRDefault="00AE3106" w:rsidP="00AE3106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pPrChange w:id="273" w:author="Sarah Harnisch" w:date="2017-05-31T09:06:00Z">
                            <w:pPr/>
                          </w:pPrChange>
                        </w:pPr>
                        <w:ins w:id="274" w:author="Sarah Harnisch" w:date="2017-05-31T09:06:00Z"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Audit and evaluation.</w:t>
                          </w:r>
                        </w:ins>
                        <w:del w:id="275" w:author="Sarah Harnisch" w:date="2017-05-31T08:56:00Z"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The </w:delText>
                          </w:r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</w:rPr>
                            <w:delText>…………</w:delText>
                          </w:r>
                          <w:r w:rsidR="005969C6"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 can retrieve archived electronic service users’ records.</w:delText>
                          </w:r>
                        </w:del>
                      </w:p>
                    </w:txbxContent>
                  </v:textbox>
                </v:shape>
              </w:pict>
            </mc:Fallback>
          </mc:AlternateContent>
        </w:r>
      </w:ins>
      <w:ins w:id="276" w:author="Sarah Harnisch" w:date="2017-05-31T09:10:00Z">
        <w:r>
          <w:rPr>
            <w:noProof/>
            <w:lang w:val="en-NZ" w:eastAsia="en-NZ"/>
          </w:rPr>
          <mc:AlternateContent>
            <mc:Choice Requires="wps">
              <w:drawing>
                <wp:anchor distT="0" distB="0" distL="114300" distR="114300" simplePos="0" relativeHeight="251807232" behindDoc="0" locked="0" layoutInCell="1" allowOverlap="1" wp14:anchorId="04F5C696" wp14:editId="63D0155F">
                  <wp:simplePos x="0" y="0"/>
                  <wp:positionH relativeFrom="column">
                    <wp:posOffset>3038475</wp:posOffset>
                  </wp:positionH>
                  <wp:positionV relativeFrom="paragraph">
                    <wp:posOffset>130810</wp:posOffset>
                  </wp:positionV>
                  <wp:extent cx="1619250" cy="495300"/>
                  <wp:effectExtent l="76200" t="57150" r="95250" b="114300"/>
                  <wp:wrapNone/>
                  <wp:docPr id="356" name="Text Box 1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19250" cy="49530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0C0C0"/>
                              </a:gs>
                              <a:gs pos="50000">
                                <a:srgbClr val="EAEAEA"/>
                              </a:gs>
                              <a:gs pos="100000">
                                <a:srgbClr val="C0C0C0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FBE" w:rsidRPr="004311A7" w:rsidRDefault="002D2FBE" w:rsidP="002D2FBE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pPrChange w:id="277" w:author="Sarah Harnisch" w:date="2017-05-31T09:08:00Z">
                                  <w:pPr/>
                                </w:pPrChange>
                              </w:pPr>
                              <w:ins w:id="278" w:author="Sarah Harnisch" w:date="2017-05-31T09:10:00Z"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Ensure to adhere to the 12 privacy principles</w:t>
                                </w:r>
                              </w:ins>
                              <w:ins w:id="279" w:author="Sarah Harnisch" w:date="2017-05-31T09:11:00Z">
                                <w:r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.</w:t>
                                </w:r>
                              </w:ins>
                              <w:del w:id="280" w:author="Sarah Harnisch" w:date="2017-05-31T08:56:00Z">
                                <w:r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The </w:delText>
                                </w:r>
                                <w:r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  <w:highlight w:val="lightGray"/>
                                  </w:rPr>
                                  <w:delText>…………</w:delText>
                                </w:r>
                                <w:r w:rsidRPr="004311A7" w:rsidDel="005969C6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delText xml:space="preserve"> can retrieve archived electronic service users’ records.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04F5C696" id="_x0000_s1148" type="#_x0000_t202" style="position:absolute;margin-left:239.25pt;margin-top:10.3pt;width:127.5pt;height:39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" fillcolor="silver" stroked="f">
                  <v:fill color2="#eaeaea" rotate="t" focus="50%" type="gradient"/>
                  <v:shadow on="t" color="black" opacity="20971f" offset="0,2.2pt"/>
                  <v:textbox>
                    <w:txbxContent>
                      <w:p w:rsidR="002D2FBE" w:rsidRPr="004311A7" w:rsidRDefault="002D2FBE" w:rsidP="002D2FBE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pPrChange w:id="281" w:author="Sarah Harnisch" w:date="2017-05-31T09:08:00Z">
                            <w:pPr/>
                          </w:pPrChange>
                        </w:pPr>
                        <w:ins w:id="282" w:author="Sarah Harnisch" w:date="2017-05-31T09:10:00Z"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Ensure to adhere to the 12 privacy principles</w:t>
                          </w:r>
                        </w:ins>
                        <w:ins w:id="283" w:author="Sarah Harnisch" w:date="2017-05-31T09:11:00Z"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.</w:t>
                          </w:r>
                        </w:ins>
                        <w:del w:id="284" w:author="Sarah Harnisch" w:date="2017-05-31T08:56:00Z">
                          <w:r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The </w:delText>
                          </w:r>
                          <w:r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  <w:highlight w:val="lightGray"/>
                            </w:rPr>
                            <w:delText>…………</w:delText>
                          </w:r>
                          <w:r w:rsidRPr="004311A7" w:rsidDel="005969C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delText xml:space="preserve"> can retrieve archived electronic service users’ records.</w:delText>
                          </w:r>
                        </w:del>
                      </w:p>
                    </w:txbxContent>
                  </v:textbox>
                </v:shape>
              </w:pict>
            </mc:Fallback>
          </mc:AlternateContent>
        </w:r>
      </w:ins>
    </w:p>
    <w:p w:rsidR="005969C6" w:rsidRDefault="005969C6" w:rsidP="005969C6">
      <w:pPr>
        <w:rPr>
          <w:ins w:id="285" w:author="Sarah Harnisch" w:date="2017-05-31T08:57:00Z"/>
        </w:rPr>
        <w:pPrChange w:id="286" w:author="Sarah Harnisch" w:date="2017-05-31T08:57:00Z">
          <w:pPr>
            <w:pStyle w:val="Heading1"/>
          </w:pPr>
        </w:pPrChange>
      </w:pPr>
    </w:p>
    <w:p w:rsidR="005969C6" w:rsidRDefault="002D2FBE" w:rsidP="005969C6">
      <w:pPr>
        <w:rPr>
          <w:ins w:id="287" w:author="Sarah Harnisch" w:date="2017-05-31T08:57:00Z"/>
        </w:rPr>
        <w:pPrChange w:id="288" w:author="Sarah Harnisch" w:date="2017-05-31T08:57:00Z">
          <w:pPr>
            <w:pStyle w:val="Heading1"/>
          </w:pPr>
        </w:pPrChange>
      </w:pPr>
      <w:ins w:id="289" w:author="Sarah Harnisch" w:date="2017-05-31T09:14:00Z">
        <w:r>
          <w:rPr>
            <w:noProof/>
            <w:lang w:val="en-NZ" w:eastAsia="en-NZ"/>
          </w:rPr>
          <mc:AlternateContent>
            <mc:Choice Requires="wps">
              <w:drawing>
                <wp:anchor distT="4294967295" distB="4294967295" distL="114300" distR="114300" simplePos="0" relativeHeight="251829760" behindDoc="0" locked="0" layoutInCell="1" allowOverlap="1" wp14:anchorId="560D7961" wp14:editId="5DF666C3">
                  <wp:simplePos x="0" y="0"/>
                  <wp:positionH relativeFrom="column">
                    <wp:posOffset>2857500</wp:posOffset>
                  </wp:positionH>
                  <wp:positionV relativeFrom="paragraph">
                    <wp:posOffset>18415</wp:posOffset>
                  </wp:positionV>
                  <wp:extent cx="180975" cy="0"/>
                  <wp:effectExtent l="0" t="76200" r="0" b="76200"/>
                  <wp:wrapNone/>
                  <wp:docPr id="369" name="Line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8097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9F678BF" id="Line 42" o:spid="_x0000_s1026" style="position:absolute;z-index:251829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25pt,1.45pt" to="239.2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">
                  <v:stroke endarrow="block"/>
                </v:line>
              </w:pict>
            </mc:Fallback>
          </mc:AlternateContent>
        </w:r>
        <w:r>
          <w:rPr>
            <w:noProof/>
            <w:lang w:val="en-NZ" w:eastAsia="en-NZ"/>
          </w:rPr>
          <mc:AlternateContent>
            <mc:Choice Requires="wps">
              <w:drawing>
                <wp:anchor distT="4294967295" distB="4294967295" distL="114300" distR="114300" simplePos="0" relativeHeight="251831808" behindDoc="0" locked="0" layoutInCell="1" allowOverlap="1" wp14:anchorId="560D7961" wp14:editId="5DF666C3">
                  <wp:simplePos x="0" y="0"/>
                  <wp:positionH relativeFrom="column">
                    <wp:posOffset>4676775</wp:posOffset>
                  </wp:positionH>
                  <wp:positionV relativeFrom="paragraph">
                    <wp:posOffset>18415</wp:posOffset>
                  </wp:positionV>
                  <wp:extent cx="180975" cy="0"/>
                  <wp:effectExtent l="0" t="76200" r="0" b="76200"/>
                  <wp:wrapNone/>
                  <wp:docPr id="370" name="Line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8097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5C32422" id="Line 42" o:spid="_x0000_s1026" style="position:absolute;z-index:251831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8.25pt,1.45pt" to="382.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">
                  <v:stroke endarrow="block"/>
                </v:line>
              </w:pict>
            </mc:Fallback>
          </mc:AlternateContent>
        </w:r>
      </w:ins>
    </w:p>
    <w:p w:rsidR="005969C6" w:rsidRDefault="005969C6" w:rsidP="005969C6">
      <w:pPr>
        <w:rPr>
          <w:ins w:id="290" w:author="Sarah Harnisch" w:date="2017-05-31T08:57:00Z"/>
        </w:rPr>
        <w:pPrChange w:id="291" w:author="Sarah Harnisch" w:date="2017-05-31T08:57:00Z">
          <w:pPr>
            <w:pStyle w:val="Heading1"/>
          </w:pPr>
        </w:pPrChange>
      </w:pPr>
    </w:p>
    <w:p w:rsidR="005969C6" w:rsidRDefault="005969C6" w:rsidP="005969C6">
      <w:pPr>
        <w:rPr>
          <w:ins w:id="292" w:author="Sarah Harnisch" w:date="2017-05-31T08:57:00Z"/>
        </w:rPr>
        <w:pPrChange w:id="293" w:author="Sarah Harnisch" w:date="2017-05-31T08:57:00Z">
          <w:pPr>
            <w:pStyle w:val="Heading1"/>
          </w:pPr>
        </w:pPrChange>
      </w:pPr>
    </w:p>
    <w:p w:rsidR="005969C6" w:rsidRDefault="005969C6" w:rsidP="005969C6">
      <w:pPr>
        <w:rPr>
          <w:ins w:id="294" w:author="Sarah Harnisch" w:date="2017-05-31T08:57:00Z"/>
        </w:rPr>
        <w:pPrChange w:id="295" w:author="Sarah Harnisch" w:date="2017-05-31T08:57:00Z">
          <w:pPr>
            <w:pStyle w:val="Heading1"/>
          </w:pPr>
        </w:pPrChange>
      </w:pPr>
    </w:p>
    <w:p w:rsidR="005969C6" w:rsidRDefault="005969C6" w:rsidP="005969C6">
      <w:pPr>
        <w:rPr>
          <w:ins w:id="296" w:author="Sarah Harnisch" w:date="2017-05-31T08:57:00Z"/>
        </w:rPr>
        <w:pPrChange w:id="297" w:author="Sarah Harnisch" w:date="2017-05-31T08:57:00Z">
          <w:pPr>
            <w:pStyle w:val="Heading1"/>
          </w:pPr>
        </w:pPrChange>
      </w:pPr>
    </w:p>
    <w:p w:rsidR="005969C6" w:rsidRDefault="005969C6" w:rsidP="005969C6">
      <w:pPr>
        <w:rPr>
          <w:ins w:id="298" w:author="Sarah Harnisch" w:date="2017-05-31T09:17:00Z"/>
        </w:rPr>
        <w:pPrChange w:id="299" w:author="Sarah Harnisch" w:date="2017-05-31T08:57:00Z">
          <w:pPr>
            <w:pStyle w:val="Heading1"/>
          </w:pPr>
        </w:pPrChange>
      </w:pPr>
    </w:p>
    <w:p w:rsidR="0014083D" w:rsidRDefault="0014083D" w:rsidP="005969C6">
      <w:pPr>
        <w:rPr>
          <w:ins w:id="300" w:author="Sarah Harnisch" w:date="2017-05-31T09:17:00Z"/>
        </w:rPr>
        <w:pPrChange w:id="301" w:author="Sarah Harnisch" w:date="2017-05-31T08:57:00Z">
          <w:pPr>
            <w:pStyle w:val="Heading1"/>
          </w:pPr>
        </w:pPrChange>
      </w:pPr>
    </w:p>
    <w:p w:rsidR="0014083D" w:rsidRDefault="0014083D" w:rsidP="005969C6">
      <w:pPr>
        <w:rPr>
          <w:ins w:id="302" w:author="Sarah Harnisch" w:date="2017-05-31T09:17:00Z"/>
        </w:rPr>
        <w:pPrChange w:id="303" w:author="Sarah Harnisch" w:date="2017-05-31T08:57:00Z">
          <w:pPr>
            <w:pStyle w:val="Heading1"/>
          </w:pPr>
        </w:pPrChange>
      </w:pPr>
    </w:p>
    <w:p w:rsidR="0014083D" w:rsidRDefault="0014083D" w:rsidP="005969C6">
      <w:pPr>
        <w:rPr>
          <w:ins w:id="304" w:author="Sarah Harnisch" w:date="2017-05-31T09:17:00Z"/>
        </w:rPr>
        <w:pPrChange w:id="305" w:author="Sarah Harnisch" w:date="2017-05-31T08:57:00Z">
          <w:pPr>
            <w:pStyle w:val="Heading1"/>
          </w:pPr>
        </w:pPrChange>
      </w:pPr>
    </w:p>
    <w:p w:rsidR="0014083D" w:rsidRDefault="0014083D" w:rsidP="005969C6">
      <w:pPr>
        <w:rPr>
          <w:ins w:id="306" w:author="Sarah Harnisch" w:date="2017-05-31T09:17:00Z"/>
        </w:rPr>
        <w:pPrChange w:id="307" w:author="Sarah Harnisch" w:date="2017-05-31T08:57:00Z">
          <w:pPr>
            <w:pStyle w:val="Heading1"/>
          </w:pPr>
        </w:pPrChange>
      </w:pPr>
    </w:p>
    <w:p w:rsidR="0014083D" w:rsidRDefault="0014083D" w:rsidP="005969C6">
      <w:pPr>
        <w:rPr>
          <w:ins w:id="308" w:author="Sarah Harnisch" w:date="2017-05-31T09:17:00Z"/>
        </w:rPr>
        <w:pPrChange w:id="309" w:author="Sarah Harnisch" w:date="2017-05-31T08:57:00Z">
          <w:pPr>
            <w:pStyle w:val="Heading1"/>
          </w:pPr>
        </w:pPrChange>
      </w:pPr>
    </w:p>
    <w:p w:rsidR="0014083D" w:rsidRDefault="0014083D" w:rsidP="005969C6">
      <w:pPr>
        <w:rPr>
          <w:ins w:id="310" w:author="Sarah Harnisch" w:date="2017-05-31T09:17:00Z"/>
        </w:rPr>
        <w:pPrChange w:id="311" w:author="Sarah Harnisch" w:date="2017-05-31T08:57:00Z">
          <w:pPr>
            <w:pStyle w:val="Heading1"/>
          </w:pPr>
        </w:pPrChange>
      </w:pPr>
    </w:p>
    <w:p w:rsidR="0014083D" w:rsidRDefault="0014083D" w:rsidP="005969C6">
      <w:pPr>
        <w:rPr>
          <w:ins w:id="312" w:author="Sarah Harnisch" w:date="2017-05-31T09:17:00Z"/>
        </w:rPr>
        <w:pPrChange w:id="313" w:author="Sarah Harnisch" w:date="2017-05-31T08:57:00Z">
          <w:pPr>
            <w:pStyle w:val="Heading1"/>
          </w:pPr>
        </w:pPrChange>
      </w:pPr>
    </w:p>
    <w:p w:rsidR="0014083D" w:rsidRPr="00DF5581" w:rsidRDefault="00DF5581" w:rsidP="005969C6">
      <w:pPr>
        <w:rPr>
          <w:ins w:id="314" w:author="Sarah Harnisch" w:date="2017-05-31T09:17:00Z"/>
          <w:rFonts w:asciiTheme="minorHAnsi" w:hAnsiTheme="minorHAnsi" w:cstheme="minorHAnsi"/>
          <w:b/>
          <w:sz w:val="28"/>
          <w:szCs w:val="28"/>
          <w:rPrChange w:id="315" w:author="Sarah Harnisch" w:date="2017-05-31T09:17:00Z">
            <w:rPr>
              <w:ins w:id="316" w:author="Sarah Harnisch" w:date="2017-05-31T09:17:00Z"/>
            </w:rPr>
          </w:rPrChange>
        </w:rPr>
        <w:pPrChange w:id="317" w:author="Sarah Harnisch" w:date="2017-05-31T08:57:00Z">
          <w:pPr>
            <w:pStyle w:val="Heading1"/>
          </w:pPr>
        </w:pPrChange>
      </w:pPr>
      <w:ins w:id="318" w:author="Sarah Harnisch" w:date="2017-05-31T09:17:00Z">
        <w:r w:rsidRPr="00DF5581">
          <w:rPr>
            <w:rFonts w:asciiTheme="minorHAnsi" w:hAnsiTheme="minorHAnsi" w:cstheme="minorHAnsi"/>
            <w:b/>
            <w:sz w:val="28"/>
            <w:szCs w:val="28"/>
            <w:rPrChange w:id="319" w:author="Sarah Harnisch" w:date="2017-05-31T09:17:00Z">
              <w:rPr>
                <w:rFonts w:asciiTheme="minorHAnsi" w:hAnsiTheme="minorHAnsi" w:cstheme="minorHAnsi"/>
                <w:sz w:val="28"/>
                <w:szCs w:val="28"/>
              </w:rPr>
            </w:rPrChange>
          </w:rPr>
          <w:t>Consultation</w:t>
        </w:r>
      </w:ins>
    </w:p>
    <w:p w:rsidR="0014083D" w:rsidRPr="005969C6" w:rsidRDefault="0014083D" w:rsidP="005969C6">
      <w:pPr>
        <w:rPr>
          <w:rPrChange w:id="320" w:author="Sarah Harnisch" w:date="2017-05-31T08:57:00Z">
            <w:rPr>
              <w:rFonts w:ascii="Calibri" w:hAnsi="Calibri" w:cs="Calibri"/>
              <w:sz w:val="28"/>
              <w:szCs w:val="28"/>
            </w:rPr>
          </w:rPrChange>
        </w:rPr>
        <w:pPrChange w:id="321" w:author="Sarah Harnisch" w:date="2017-05-31T08:57:00Z">
          <w:pPr>
            <w:pStyle w:val="Heading1"/>
          </w:pPr>
        </w:pPrChange>
      </w:pPr>
    </w:p>
    <w:tbl>
      <w:tblPr>
        <w:tblpPr w:leftFromText="180" w:rightFromText="180" w:horzAnchor="margin" w:tblpY="2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PrChange w:id="322" w:author="Sarah Harnisch" w:date="2017-05-31T09:14:00Z">
          <w:tblPr>
            <w:tblW w:w="0" w:type="auto"/>
            <w:tblInd w:w="10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</w:tblPrChange>
      </w:tblPr>
      <w:tblGrid>
        <w:gridCol w:w="4111"/>
        <w:gridCol w:w="2268"/>
        <w:tblGridChange w:id="323">
          <w:tblGrid>
            <w:gridCol w:w="4111"/>
            <w:gridCol w:w="2268"/>
          </w:tblGrid>
        </w:tblGridChange>
      </w:tblGrid>
      <w:tr w:rsidR="00797589" w:rsidRPr="00F03442" w:rsidDel="0014083D" w:rsidTr="002D2FBE">
        <w:trPr>
          <w:del w:id="324" w:author="Sarah Harnisch" w:date="2017-05-31T09:17:00Z"/>
        </w:trPr>
        <w:tc>
          <w:tcPr>
            <w:tcW w:w="6379" w:type="dxa"/>
            <w:gridSpan w:val="2"/>
            <w:shd w:val="clear" w:color="auto" w:fill="auto"/>
            <w:tcPrChange w:id="325" w:author="Sarah Harnisch" w:date="2017-05-31T09:14:00Z">
              <w:tcPr>
                <w:tcW w:w="6379" w:type="dxa"/>
                <w:gridSpan w:val="2"/>
                <w:shd w:val="clear" w:color="auto" w:fill="auto"/>
              </w:tcPr>
            </w:tcPrChange>
          </w:tcPr>
          <w:p w:rsidR="00797589" w:rsidRPr="004311A7" w:rsidDel="0014083D" w:rsidRDefault="00797589" w:rsidP="002D2FBE">
            <w:pPr>
              <w:tabs>
                <w:tab w:val="left" w:pos="1275"/>
              </w:tabs>
              <w:rPr>
                <w:del w:id="326" w:author="Sarah Harnisch" w:date="2017-05-31T09:17:00Z"/>
                <w:rFonts w:ascii="Calibri" w:hAnsi="Calibri" w:cs="Calibri"/>
                <w:sz w:val="22"/>
                <w:szCs w:val="22"/>
              </w:rPr>
            </w:pPr>
            <w:del w:id="327" w:author="Sarah Harnisch" w:date="2017-05-31T09:17:00Z">
              <w:r w:rsidRPr="004311A7" w:rsidDel="0014083D">
                <w:rPr>
                  <w:rFonts w:ascii="Calibri" w:hAnsi="Calibri" w:cs="Calibri"/>
                  <w:sz w:val="22"/>
                  <w:szCs w:val="22"/>
                </w:rPr>
                <w:delText>Consultation</w:delText>
              </w:r>
            </w:del>
          </w:p>
        </w:tc>
      </w:tr>
      <w:tr w:rsidR="00797589" w:rsidRPr="00F03442" w:rsidDel="0014083D" w:rsidTr="002D2FBE">
        <w:trPr>
          <w:del w:id="328" w:author="Sarah Harnisch" w:date="2017-05-31T09:17:00Z"/>
        </w:trPr>
        <w:tc>
          <w:tcPr>
            <w:tcW w:w="4111" w:type="dxa"/>
            <w:shd w:val="clear" w:color="auto" w:fill="auto"/>
            <w:tcPrChange w:id="329" w:author="Sarah Harnisch" w:date="2017-05-31T09:14:00Z">
              <w:tcPr>
                <w:tcW w:w="4111" w:type="dxa"/>
                <w:shd w:val="clear" w:color="auto" w:fill="auto"/>
              </w:tcPr>
            </w:tcPrChange>
          </w:tcPr>
          <w:p w:rsidR="00797589" w:rsidRPr="004311A7" w:rsidDel="0014083D" w:rsidRDefault="00797589" w:rsidP="002D2FBE">
            <w:pPr>
              <w:tabs>
                <w:tab w:val="left" w:pos="1275"/>
              </w:tabs>
              <w:rPr>
                <w:del w:id="330" w:author="Sarah Harnisch" w:date="2017-05-31T09:17:00Z"/>
                <w:rFonts w:ascii="Calibri" w:hAnsi="Calibri" w:cs="Calibri"/>
                <w:sz w:val="22"/>
                <w:szCs w:val="22"/>
              </w:rPr>
            </w:pPr>
            <w:del w:id="331" w:author="Sarah Harnisch" w:date="2017-05-31T09:17:00Z">
              <w:r w:rsidRPr="004311A7" w:rsidDel="0014083D">
                <w:rPr>
                  <w:rFonts w:ascii="Calibri" w:hAnsi="Calibri" w:cs="Calibri"/>
                  <w:sz w:val="22"/>
                  <w:szCs w:val="22"/>
                </w:rPr>
                <w:delText>Group/Role</w:delText>
              </w:r>
            </w:del>
          </w:p>
        </w:tc>
        <w:tc>
          <w:tcPr>
            <w:tcW w:w="2268" w:type="dxa"/>
            <w:shd w:val="clear" w:color="auto" w:fill="auto"/>
            <w:tcPrChange w:id="332" w:author="Sarah Harnisch" w:date="2017-05-31T09:14:00Z">
              <w:tcPr>
                <w:tcW w:w="2268" w:type="dxa"/>
                <w:shd w:val="clear" w:color="auto" w:fill="auto"/>
              </w:tcPr>
            </w:tcPrChange>
          </w:tcPr>
          <w:p w:rsidR="00797589" w:rsidRPr="004311A7" w:rsidDel="0014083D" w:rsidRDefault="00797589" w:rsidP="002D2FBE">
            <w:pPr>
              <w:tabs>
                <w:tab w:val="left" w:pos="1275"/>
              </w:tabs>
              <w:rPr>
                <w:del w:id="333" w:author="Sarah Harnisch" w:date="2017-05-31T09:17:00Z"/>
                <w:rFonts w:ascii="Calibri" w:hAnsi="Calibri" w:cs="Calibri"/>
                <w:sz w:val="22"/>
                <w:szCs w:val="22"/>
              </w:rPr>
            </w:pPr>
            <w:del w:id="334" w:author="Sarah Harnisch" w:date="2017-05-31T09:17:00Z">
              <w:r w:rsidRPr="004311A7" w:rsidDel="0014083D">
                <w:rPr>
                  <w:rFonts w:ascii="Calibri" w:hAnsi="Calibri" w:cs="Calibri"/>
                  <w:sz w:val="22"/>
                  <w:szCs w:val="22"/>
                </w:rPr>
                <w:delText>Date</w:delText>
              </w:r>
            </w:del>
          </w:p>
        </w:tc>
      </w:tr>
      <w:tr w:rsidR="00797589" w:rsidRPr="00F03442" w:rsidDel="0014083D" w:rsidTr="002D2FBE">
        <w:trPr>
          <w:del w:id="335" w:author="Sarah Harnisch" w:date="2017-05-31T09:17:00Z"/>
        </w:trPr>
        <w:tc>
          <w:tcPr>
            <w:tcW w:w="4111" w:type="dxa"/>
            <w:shd w:val="clear" w:color="auto" w:fill="auto"/>
            <w:tcPrChange w:id="336" w:author="Sarah Harnisch" w:date="2017-05-31T09:14:00Z">
              <w:tcPr>
                <w:tcW w:w="4111" w:type="dxa"/>
                <w:shd w:val="clear" w:color="auto" w:fill="auto"/>
              </w:tcPr>
            </w:tcPrChange>
          </w:tcPr>
          <w:p w:rsidR="00797589" w:rsidRPr="004311A7" w:rsidDel="0014083D" w:rsidRDefault="00797589" w:rsidP="002D2FBE">
            <w:pPr>
              <w:tabs>
                <w:tab w:val="left" w:pos="1275"/>
              </w:tabs>
              <w:rPr>
                <w:del w:id="337" w:author="Sarah Harnisch" w:date="2017-05-31T09:17:00Z"/>
                <w:rFonts w:ascii="Calibri" w:hAnsi="Calibri" w:cs="Calibri"/>
              </w:rPr>
            </w:pPr>
          </w:p>
        </w:tc>
        <w:tc>
          <w:tcPr>
            <w:tcW w:w="2268" w:type="dxa"/>
            <w:shd w:val="clear" w:color="auto" w:fill="auto"/>
            <w:tcPrChange w:id="338" w:author="Sarah Harnisch" w:date="2017-05-31T09:14:00Z">
              <w:tcPr>
                <w:tcW w:w="2268" w:type="dxa"/>
                <w:shd w:val="clear" w:color="auto" w:fill="auto"/>
              </w:tcPr>
            </w:tcPrChange>
          </w:tcPr>
          <w:p w:rsidR="00797589" w:rsidRPr="004311A7" w:rsidDel="0014083D" w:rsidRDefault="00797589" w:rsidP="002D2FBE">
            <w:pPr>
              <w:tabs>
                <w:tab w:val="left" w:pos="1275"/>
              </w:tabs>
              <w:rPr>
                <w:del w:id="339" w:author="Sarah Harnisch" w:date="2017-05-31T09:17:00Z"/>
                <w:rFonts w:ascii="Calibri" w:hAnsi="Calibri" w:cs="Calibri"/>
              </w:rPr>
            </w:pPr>
          </w:p>
        </w:tc>
      </w:tr>
      <w:tr w:rsidR="00797589" w:rsidRPr="00F03442" w:rsidDel="0014083D" w:rsidTr="002D2FBE">
        <w:trPr>
          <w:del w:id="340" w:author="Sarah Harnisch" w:date="2017-05-31T09:17:00Z"/>
        </w:trPr>
        <w:tc>
          <w:tcPr>
            <w:tcW w:w="4111" w:type="dxa"/>
            <w:shd w:val="clear" w:color="auto" w:fill="auto"/>
            <w:tcPrChange w:id="341" w:author="Sarah Harnisch" w:date="2017-05-31T09:14:00Z">
              <w:tcPr>
                <w:tcW w:w="4111" w:type="dxa"/>
                <w:shd w:val="clear" w:color="auto" w:fill="auto"/>
              </w:tcPr>
            </w:tcPrChange>
          </w:tcPr>
          <w:p w:rsidR="00797589" w:rsidRPr="004311A7" w:rsidDel="0014083D" w:rsidRDefault="00797589" w:rsidP="002D2FBE">
            <w:pPr>
              <w:tabs>
                <w:tab w:val="left" w:pos="1275"/>
              </w:tabs>
              <w:rPr>
                <w:del w:id="342" w:author="Sarah Harnisch" w:date="2017-05-31T09:17:00Z"/>
                <w:rFonts w:ascii="Calibri" w:hAnsi="Calibri" w:cs="Calibri"/>
              </w:rPr>
            </w:pPr>
          </w:p>
        </w:tc>
        <w:tc>
          <w:tcPr>
            <w:tcW w:w="2268" w:type="dxa"/>
            <w:shd w:val="clear" w:color="auto" w:fill="auto"/>
            <w:tcPrChange w:id="343" w:author="Sarah Harnisch" w:date="2017-05-31T09:14:00Z">
              <w:tcPr>
                <w:tcW w:w="2268" w:type="dxa"/>
                <w:shd w:val="clear" w:color="auto" w:fill="auto"/>
              </w:tcPr>
            </w:tcPrChange>
          </w:tcPr>
          <w:p w:rsidR="00797589" w:rsidRPr="004311A7" w:rsidDel="0014083D" w:rsidRDefault="00797589" w:rsidP="002D2FBE">
            <w:pPr>
              <w:tabs>
                <w:tab w:val="left" w:pos="1275"/>
              </w:tabs>
              <w:rPr>
                <w:del w:id="344" w:author="Sarah Harnisch" w:date="2017-05-31T09:17:00Z"/>
                <w:rFonts w:ascii="Calibri" w:hAnsi="Calibri" w:cs="Calibri"/>
              </w:rPr>
            </w:pPr>
          </w:p>
        </w:tc>
      </w:tr>
      <w:tr w:rsidR="00797589" w:rsidRPr="00F03442" w:rsidDel="0014083D" w:rsidTr="002D2FBE">
        <w:trPr>
          <w:del w:id="345" w:author="Sarah Harnisch" w:date="2017-05-31T09:17:00Z"/>
        </w:trPr>
        <w:tc>
          <w:tcPr>
            <w:tcW w:w="4111" w:type="dxa"/>
            <w:shd w:val="clear" w:color="auto" w:fill="auto"/>
            <w:tcPrChange w:id="346" w:author="Sarah Harnisch" w:date="2017-05-31T09:14:00Z">
              <w:tcPr>
                <w:tcW w:w="4111" w:type="dxa"/>
                <w:shd w:val="clear" w:color="auto" w:fill="auto"/>
              </w:tcPr>
            </w:tcPrChange>
          </w:tcPr>
          <w:p w:rsidR="00797589" w:rsidRPr="004311A7" w:rsidDel="0014083D" w:rsidRDefault="00797589" w:rsidP="002D2FBE">
            <w:pPr>
              <w:tabs>
                <w:tab w:val="left" w:pos="1275"/>
              </w:tabs>
              <w:rPr>
                <w:del w:id="347" w:author="Sarah Harnisch" w:date="2017-05-31T09:17:00Z"/>
                <w:rFonts w:ascii="Calibri" w:hAnsi="Calibri" w:cs="Calibri"/>
              </w:rPr>
            </w:pPr>
          </w:p>
        </w:tc>
        <w:tc>
          <w:tcPr>
            <w:tcW w:w="2268" w:type="dxa"/>
            <w:shd w:val="clear" w:color="auto" w:fill="auto"/>
            <w:tcPrChange w:id="348" w:author="Sarah Harnisch" w:date="2017-05-31T09:14:00Z">
              <w:tcPr>
                <w:tcW w:w="2268" w:type="dxa"/>
                <w:shd w:val="clear" w:color="auto" w:fill="auto"/>
              </w:tcPr>
            </w:tcPrChange>
          </w:tcPr>
          <w:p w:rsidR="00797589" w:rsidRPr="004311A7" w:rsidDel="0014083D" w:rsidRDefault="00797589" w:rsidP="002D2FBE">
            <w:pPr>
              <w:tabs>
                <w:tab w:val="left" w:pos="1275"/>
              </w:tabs>
              <w:rPr>
                <w:del w:id="349" w:author="Sarah Harnisch" w:date="2017-05-31T09:17:00Z"/>
                <w:rFonts w:ascii="Calibri" w:hAnsi="Calibri" w:cs="Calibri"/>
              </w:rPr>
            </w:pPr>
          </w:p>
        </w:tc>
      </w:tr>
      <w:tr w:rsidR="00797589" w:rsidRPr="00F03442" w:rsidDel="0014083D" w:rsidTr="002D2FBE">
        <w:trPr>
          <w:del w:id="350" w:author="Sarah Harnisch" w:date="2017-05-31T09:17:00Z"/>
        </w:trPr>
        <w:tc>
          <w:tcPr>
            <w:tcW w:w="4111" w:type="dxa"/>
            <w:shd w:val="clear" w:color="auto" w:fill="auto"/>
            <w:tcPrChange w:id="351" w:author="Sarah Harnisch" w:date="2017-05-31T09:14:00Z">
              <w:tcPr>
                <w:tcW w:w="4111" w:type="dxa"/>
                <w:shd w:val="clear" w:color="auto" w:fill="auto"/>
              </w:tcPr>
            </w:tcPrChange>
          </w:tcPr>
          <w:p w:rsidR="00797589" w:rsidRPr="004311A7" w:rsidDel="0014083D" w:rsidRDefault="00797589" w:rsidP="002D2FBE">
            <w:pPr>
              <w:tabs>
                <w:tab w:val="left" w:pos="1275"/>
              </w:tabs>
              <w:rPr>
                <w:del w:id="352" w:author="Sarah Harnisch" w:date="2017-05-31T09:17:00Z"/>
                <w:rFonts w:ascii="Calibri" w:hAnsi="Calibri" w:cs="Calibri"/>
              </w:rPr>
            </w:pPr>
          </w:p>
        </w:tc>
        <w:tc>
          <w:tcPr>
            <w:tcW w:w="2268" w:type="dxa"/>
            <w:shd w:val="clear" w:color="auto" w:fill="auto"/>
            <w:tcPrChange w:id="353" w:author="Sarah Harnisch" w:date="2017-05-31T09:14:00Z">
              <w:tcPr>
                <w:tcW w:w="2268" w:type="dxa"/>
                <w:shd w:val="clear" w:color="auto" w:fill="auto"/>
              </w:tcPr>
            </w:tcPrChange>
          </w:tcPr>
          <w:p w:rsidR="00797589" w:rsidRPr="004311A7" w:rsidDel="0014083D" w:rsidRDefault="00797589" w:rsidP="002D2FBE">
            <w:pPr>
              <w:tabs>
                <w:tab w:val="left" w:pos="1275"/>
              </w:tabs>
              <w:rPr>
                <w:del w:id="354" w:author="Sarah Harnisch" w:date="2017-05-31T09:17:00Z"/>
                <w:rFonts w:ascii="Calibri" w:hAnsi="Calibri" w:cs="Calibri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304"/>
      </w:tblGrid>
      <w:tr w:rsidR="00DF5581" w:rsidRPr="00F11B40" w:rsidTr="000F6A85">
        <w:trPr>
          <w:ins w:id="355" w:author="Sarah Harnisch" w:date="2017-05-31T09:18:00Z"/>
        </w:trPr>
        <w:tc>
          <w:tcPr>
            <w:tcW w:w="4077" w:type="dxa"/>
            <w:shd w:val="clear" w:color="auto" w:fill="auto"/>
          </w:tcPr>
          <w:p w:rsidR="00DF5581" w:rsidRPr="00F11B40" w:rsidRDefault="00DF5581" w:rsidP="000F6A85">
            <w:pPr>
              <w:tabs>
                <w:tab w:val="left" w:pos="1275"/>
              </w:tabs>
              <w:rPr>
                <w:ins w:id="356" w:author="Sarah Harnisch" w:date="2017-05-31T09:18:00Z"/>
                <w:rFonts w:ascii="Calibri" w:hAnsi="Calibri" w:cs="Calibri"/>
              </w:rPr>
            </w:pPr>
            <w:ins w:id="357" w:author="Sarah Harnisch" w:date="2017-05-31T09:18:00Z">
              <w:r w:rsidRPr="00F11B40">
                <w:rPr>
                  <w:rFonts w:ascii="Calibri" w:hAnsi="Calibri" w:cs="Calibri"/>
                </w:rPr>
                <w:t>Group/Role</w:t>
              </w:r>
            </w:ins>
          </w:p>
        </w:tc>
        <w:tc>
          <w:tcPr>
            <w:tcW w:w="2304" w:type="dxa"/>
            <w:shd w:val="clear" w:color="auto" w:fill="auto"/>
          </w:tcPr>
          <w:p w:rsidR="00DF5581" w:rsidRPr="00F11B40" w:rsidRDefault="00DF5581" w:rsidP="000F6A85">
            <w:pPr>
              <w:tabs>
                <w:tab w:val="left" w:pos="1275"/>
              </w:tabs>
              <w:rPr>
                <w:ins w:id="358" w:author="Sarah Harnisch" w:date="2017-05-31T09:18:00Z"/>
                <w:rFonts w:ascii="Calibri" w:hAnsi="Calibri" w:cs="Calibri"/>
              </w:rPr>
            </w:pPr>
            <w:ins w:id="359" w:author="Sarah Harnisch" w:date="2017-05-31T09:18:00Z">
              <w:r w:rsidRPr="00F11B40">
                <w:rPr>
                  <w:rFonts w:ascii="Calibri" w:hAnsi="Calibri" w:cs="Calibri"/>
                </w:rPr>
                <w:t>Date</w:t>
              </w:r>
            </w:ins>
          </w:p>
        </w:tc>
      </w:tr>
      <w:tr w:rsidR="00DF5581" w:rsidTr="000F6A85">
        <w:trPr>
          <w:ins w:id="360" w:author="Sarah Harnisch" w:date="2017-05-31T09:18:00Z"/>
        </w:trPr>
        <w:tc>
          <w:tcPr>
            <w:tcW w:w="4077" w:type="dxa"/>
            <w:shd w:val="clear" w:color="auto" w:fill="auto"/>
          </w:tcPr>
          <w:p w:rsidR="00DF5581" w:rsidRDefault="00DF5581" w:rsidP="000F6A85">
            <w:pPr>
              <w:tabs>
                <w:tab w:val="left" w:pos="1275"/>
              </w:tabs>
              <w:rPr>
                <w:ins w:id="361" w:author="Sarah Harnisch" w:date="2017-05-31T09:18:00Z"/>
              </w:rPr>
            </w:pPr>
          </w:p>
        </w:tc>
        <w:tc>
          <w:tcPr>
            <w:tcW w:w="2304" w:type="dxa"/>
            <w:shd w:val="clear" w:color="auto" w:fill="auto"/>
          </w:tcPr>
          <w:p w:rsidR="00DF5581" w:rsidRDefault="00DF5581" w:rsidP="000F6A85">
            <w:pPr>
              <w:tabs>
                <w:tab w:val="left" w:pos="1275"/>
              </w:tabs>
              <w:rPr>
                <w:ins w:id="362" w:author="Sarah Harnisch" w:date="2017-05-31T09:18:00Z"/>
              </w:rPr>
            </w:pPr>
          </w:p>
        </w:tc>
      </w:tr>
      <w:tr w:rsidR="00DF5581" w:rsidTr="000F6A85">
        <w:trPr>
          <w:ins w:id="363" w:author="Sarah Harnisch" w:date="2017-05-31T09:18:00Z"/>
        </w:trPr>
        <w:tc>
          <w:tcPr>
            <w:tcW w:w="4077" w:type="dxa"/>
            <w:shd w:val="clear" w:color="auto" w:fill="auto"/>
          </w:tcPr>
          <w:p w:rsidR="00DF5581" w:rsidRDefault="00DF5581" w:rsidP="000F6A85">
            <w:pPr>
              <w:tabs>
                <w:tab w:val="left" w:pos="1275"/>
              </w:tabs>
              <w:rPr>
                <w:ins w:id="364" w:author="Sarah Harnisch" w:date="2017-05-31T09:18:00Z"/>
              </w:rPr>
            </w:pPr>
          </w:p>
        </w:tc>
        <w:tc>
          <w:tcPr>
            <w:tcW w:w="2304" w:type="dxa"/>
            <w:shd w:val="clear" w:color="auto" w:fill="auto"/>
          </w:tcPr>
          <w:p w:rsidR="00DF5581" w:rsidRDefault="00DF5581" w:rsidP="000F6A85">
            <w:pPr>
              <w:tabs>
                <w:tab w:val="left" w:pos="1275"/>
              </w:tabs>
              <w:rPr>
                <w:ins w:id="365" w:author="Sarah Harnisch" w:date="2017-05-31T09:18:00Z"/>
              </w:rPr>
            </w:pPr>
          </w:p>
        </w:tc>
      </w:tr>
      <w:tr w:rsidR="00DF5581" w:rsidTr="000F6A85">
        <w:trPr>
          <w:ins w:id="366" w:author="Sarah Harnisch" w:date="2017-05-31T09:18:00Z"/>
        </w:trPr>
        <w:tc>
          <w:tcPr>
            <w:tcW w:w="4077" w:type="dxa"/>
            <w:shd w:val="clear" w:color="auto" w:fill="auto"/>
          </w:tcPr>
          <w:p w:rsidR="00DF5581" w:rsidRDefault="00DF5581" w:rsidP="000F6A85">
            <w:pPr>
              <w:tabs>
                <w:tab w:val="left" w:pos="1275"/>
              </w:tabs>
              <w:rPr>
                <w:ins w:id="367" w:author="Sarah Harnisch" w:date="2017-05-31T09:18:00Z"/>
              </w:rPr>
            </w:pPr>
          </w:p>
        </w:tc>
        <w:tc>
          <w:tcPr>
            <w:tcW w:w="2304" w:type="dxa"/>
            <w:shd w:val="clear" w:color="auto" w:fill="auto"/>
          </w:tcPr>
          <w:p w:rsidR="00DF5581" w:rsidRDefault="00DF5581" w:rsidP="000F6A85">
            <w:pPr>
              <w:tabs>
                <w:tab w:val="left" w:pos="1275"/>
              </w:tabs>
              <w:rPr>
                <w:ins w:id="368" w:author="Sarah Harnisch" w:date="2017-05-31T09:18:00Z"/>
              </w:rPr>
            </w:pPr>
          </w:p>
        </w:tc>
      </w:tr>
      <w:tr w:rsidR="00DF5581" w:rsidTr="000F6A85">
        <w:trPr>
          <w:ins w:id="369" w:author="Sarah Harnisch" w:date="2017-05-31T09:18:00Z"/>
        </w:trPr>
        <w:tc>
          <w:tcPr>
            <w:tcW w:w="4077" w:type="dxa"/>
            <w:shd w:val="clear" w:color="auto" w:fill="auto"/>
          </w:tcPr>
          <w:p w:rsidR="00DF5581" w:rsidRDefault="00DF5581" w:rsidP="000F6A85">
            <w:pPr>
              <w:tabs>
                <w:tab w:val="left" w:pos="1275"/>
              </w:tabs>
              <w:rPr>
                <w:ins w:id="370" w:author="Sarah Harnisch" w:date="2017-05-31T09:18:00Z"/>
              </w:rPr>
            </w:pPr>
          </w:p>
        </w:tc>
        <w:tc>
          <w:tcPr>
            <w:tcW w:w="2304" w:type="dxa"/>
            <w:shd w:val="clear" w:color="auto" w:fill="auto"/>
          </w:tcPr>
          <w:p w:rsidR="00DF5581" w:rsidRDefault="00DF5581" w:rsidP="000F6A85">
            <w:pPr>
              <w:tabs>
                <w:tab w:val="left" w:pos="1275"/>
              </w:tabs>
              <w:rPr>
                <w:ins w:id="371" w:author="Sarah Harnisch" w:date="2017-05-31T09:18:00Z"/>
              </w:rPr>
            </w:pPr>
          </w:p>
        </w:tc>
      </w:tr>
    </w:tbl>
    <w:p w:rsidR="00494771" w:rsidRPr="004311A7" w:rsidRDefault="00494771" w:rsidP="00CF269F">
      <w:pPr>
        <w:tabs>
          <w:tab w:val="left" w:pos="1395"/>
        </w:tabs>
        <w:rPr>
          <w:rFonts w:ascii="Calibri" w:hAnsi="Calibri" w:cs="Calibri"/>
        </w:rPr>
      </w:pPr>
    </w:p>
    <w:p w:rsidR="00494771" w:rsidRPr="004311A7" w:rsidRDefault="00494771" w:rsidP="00CF269F">
      <w:pPr>
        <w:tabs>
          <w:tab w:val="left" w:pos="1395"/>
        </w:tabs>
        <w:rPr>
          <w:rFonts w:ascii="Calibri" w:hAnsi="Calibri" w:cs="Calibri"/>
        </w:rPr>
      </w:pPr>
    </w:p>
    <w:p w:rsidR="00494771" w:rsidRPr="004311A7" w:rsidRDefault="00494771" w:rsidP="00CF269F">
      <w:pPr>
        <w:tabs>
          <w:tab w:val="left" w:pos="1395"/>
        </w:tabs>
        <w:rPr>
          <w:rFonts w:ascii="Calibri" w:hAnsi="Calibri" w:cs="Calibri"/>
        </w:rPr>
      </w:pPr>
    </w:p>
    <w:p w:rsidR="00CF269F" w:rsidRPr="004311A7" w:rsidRDefault="00CF269F" w:rsidP="00CF269F">
      <w:pPr>
        <w:tabs>
          <w:tab w:val="left" w:pos="1395"/>
        </w:tabs>
        <w:rPr>
          <w:rFonts w:ascii="Calibri" w:hAnsi="Calibri" w:cs="Calibri"/>
        </w:rPr>
      </w:pPr>
    </w:p>
    <w:sectPr w:rsidR="00CF269F" w:rsidRPr="004311A7" w:rsidSect="009607C8">
      <w:headerReference w:type="default" r:id="rId77"/>
      <w:footerReference w:type="default" r:id="rId78"/>
      <w:pgSz w:w="12240" w:h="15840"/>
      <w:pgMar w:top="513" w:right="1183" w:bottom="1260" w:left="126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B7C" w:rsidRDefault="00867B7C">
      <w:r>
        <w:separator/>
      </w:r>
    </w:p>
  </w:endnote>
  <w:endnote w:type="continuationSeparator" w:id="0">
    <w:p w:rsidR="00867B7C" w:rsidRDefault="008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3A4F18" w:rsidRPr="00D52618" w:rsidTr="00575EBB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A4F18" w:rsidRPr="0015714B" w:rsidRDefault="003A4F18" w:rsidP="0015714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15714B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A4F18" w:rsidRPr="0015714B" w:rsidRDefault="003A4F18" w:rsidP="0015714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15714B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A4F18" w:rsidRPr="0015714B" w:rsidRDefault="003A4F18" w:rsidP="0015714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15714B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A4F18" w:rsidRPr="0015714B" w:rsidRDefault="003A4F18" w:rsidP="0015714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15714B">
            <w:rPr>
              <w:rFonts w:asciiTheme="minorHAnsi" w:hAnsiTheme="minorHAnsi" w:cstheme="minorHAnsi"/>
              <w:sz w:val="22"/>
              <w:szCs w:val="22"/>
            </w:rPr>
            <w:t>March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A4F18" w:rsidRPr="0015714B" w:rsidRDefault="003A4F18" w:rsidP="0015714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15714B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A4F18" w:rsidRPr="0015714B" w:rsidRDefault="003A4F18" w:rsidP="0015714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15714B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3A4F18" w:rsidRPr="0015714B" w:rsidRDefault="003A4F18" w:rsidP="0015714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15714B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3A4F18" w:rsidRPr="0015714B" w:rsidRDefault="003A4F18" w:rsidP="0015714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15714B">
            <w:rPr>
              <w:rFonts w:asciiTheme="minorHAnsi" w:hAnsiTheme="minorHAnsi" w:cstheme="minorHAnsi"/>
              <w:sz w:val="22"/>
              <w:szCs w:val="22"/>
            </w:rPr>
            <w:t>March 2020</w:t>
          </w:r>
        </w:p>
      </w:tc>
      <w:tc>
        <w:tcPr>
          <w:tcW w:w="1560" w:type="dxa"/>
        </w:tcPr>
        <w:p w:rsidR="003A4F18" w:rsidRPr="0015714B" w:rsidRDefault="003A4F18" w:rsidP="0015714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15714B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3A4F18" w:rsidRPr="0015714B" w:rsidRDefault="003A4F18" w:rsidP="0015714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3A4F18" w:rsidRDefault="003A4F18" w:rsidP="0084739E">
    <w:pPr>
      <w:pStyle w:val="Footer"/>
    </w:pPr>
  </w:p>
  <w:p w:rsidR="003A4F18" w:rsidRPr="0084739E" w:rsidRDefault="003A4F18" w:rsidP="008473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B7C" w:rsidRDefault="00867B7C">
      <w:r>
        <w:separator/>
      </w:r>
    </w:p>
  </w:footnote>
  <w:footnote w:type="continuationSeparator" w:id="0">
    <w:p w:rsidR="00867B7C" w:rsidRDefault="008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F18" w:rsidRPr="00833C00" w:rsidRDefault="003A4F18" w:rsidP="007B0379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DFC406" wp14:editId="01700076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329" name="Text Box 3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A4F18" w:rsidRPr="000225E4" w:rsidRDefault="003A4F18" w:rsidP="007B0379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DFC406" id="_x0000_t202" coordsize="21600,21600" o:spt="202" path="m,l,21600r21600,l21600,xe">
              <v:stroke joinstyle="miter"/>
              <v:path gradientshapeok="t" o:connecttype="rect"/>
            </v:shapetype>
            <v:shape id="Text Box 329" o:spid="_x0000_s1149" type="#_x0000_t202" style="position:absolute;left:0;text-align:left;margin-left:-51.6pt;margin-top:.6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" stroked="f">
              <v:textbox>
                <w:txbxContent>
                  <w:p w:rsidR="003A4F18" w:rsidRPr="000225E4" w:rsidRDefault="003A4F18" w:rsidP="007B0379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9B0CFE">
      <w:rPr>
        <w:rFonts w:asciiTheme="minorHAnsi" w:hAnsiTheme="minorHAnsi" w:cstheme="minorHAnsi"/>
        <w:bCs/>
        <w:noProof/>
      </w:rPr>
      <w:t>10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9B0CFE">
      <w:rPr>
        <w:rFonts w:asciiTheme="minorHAnsi" w:hAnsiTheme="minorHAnsi" w:cstheme="minorHAnsi"/>
        <w:bCs/>
        <w:noProof/>
      </w:rPr>
      <w:t>10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3A4F18" w:rsidRDefault="003A4F18" w:rsidP="00BC285F">
    <w:pPr>
      <w:pStyle w:val="Header"/>
      <w:jc w:val="center"/>
      <w:rPr>
        <w:rFonts w:asciiTheme="minorHAnsi" w:hAnsiTheme="minorHAnsi" w:cstheme="minorHAnsi"/>
        <w:b/>
        <w:sz w:val="28"/>
        <w:szCs w:val="28"/>
      </w:rPr>
    </w:pPr>
  </w:p>
  <w:p w:rsidR="003A4F18" w:rsidRDefault="003A4F18" w:rsidP="00BC285F">
    <w:pPr>
      <w:pStyle w:val="Header"/>
      <w:jc w:val="center"/>
      <w:rPr>
        <w:rFonts w:asciiTheme="minorHAnsi" w:hAnsiTheme="minorHAnsi" w:cstheme="minorHAnsi"/>
        <w:b/>
        <w:sz w:val="28"/>
        <w:szCs w:val="28"/>
      </w:rPr>
    </w:pPr>
    <w:r>
      <w:rPr>
        <w:rFonts w:asciiTheme="minorHAnsi" w:hAnsiTheme="minorHAnsi" w:cstheme="minorHAnsi"/>
        <w:b/>
        <w:sz w:val="28"/>
        <w:szCs w:val="28"/>
      </w:rPr>
      <w:t>Service User Information Management</w:t>
    </w:r>
  </w:p>
  <w:p w:rsidR="003A4F18" w:rsidRPr="00955C76" w:rsidRDefault="003A4F18" w:rsidP="00BC285F">
    <w:pPr>
      <w:pStyle w:val="Header"/>
      <w:jc w:val="center"/>
      <w:rPr>
        <w:rFonts w:asciiTheme="minorHAnsi" w:hAnsiTheme="minorHAnsi" w:cstheme="minorHAns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81B08"/>
    <w:multiLevelType w:val="hybridMultilevel"/>
    <w:tmpl w:val="5E485B6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6D39BE"/>
    <w:multiLevelType w:val="hybridMultilevel"/>
    <w:tmpl w:val="D466C53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E1A1B"/>
    <w:multiLevelType w:val="hybridMultilevel"/>
    <w:tmpl w:val="512A4F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05CF3"/>
    <w:multiLevelType w:val="hybridMultilevel"/>
    <w:tmpl w:val="35CE66C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20913"/>
    <w:multiLevelType w:val="hybridMultilevel"/>
    <w:tmpl w:val="57188A8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E77B57"/>
    <w:multiLevelType w:val="hybridMultilevel"/>
    <w:tmpl w:val="320EB8C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497B8E"/>
    <w:multiLevelType w:val="hybridMultilevel"/>
    <w:tmpl w:val="A4BAF92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343FF1"/>
    <w:multiLevelType w:val="hybridMultilevel"/>
    <w:tmpl w:val="A254E1D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A64E2C"/>
    <w:multiLevelType w:val="hybridMultilevel"/>
    <w:tmpl w:val="51A6E1F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C14F85"/>
    <w:multiLevelType w:val="hybridMultilevel"/>
    <w:tmpl w:val="B5366E0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3534A3"/>
    <w:multiLevelType w:val="hybridMultilevel"/>
    <w:tmpl w:val="F94C7C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F7565F"/>
    <w:multiLevelType w:val="hybridMultilevel"/>
    <w:tmpl w:val="72F824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E66857"/>
    <w:multiLevelType w:val="hybridMultilevel"/>
    <w:tmpl w:val="40FA4C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52AF9"/>
    <w:multiLevelType w:val="hybridMultilevel"/>
    <w:tmpl w:val="ACCA67D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A5724B"/>
    <w:multiLevelType w:val="hybridMultilevel"/>
    <w:tmpl w:val="104217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631CA1"/>
    <w:multiLevelType w:val="hybridMultilevel"/>
    <w:tmpl w:val="E3B2C3CE"/>
    <w:lvl w:ilvl="0" w:tplc="140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28527F3E"/>
    <w:multiLevelType w:val="hybridMultilevel"/>
    <w:tmpl w:val="6A8E2AD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3C4F76"/>
    <w:multiLevelType w:val="hybridMultilevel"/>
    <w:tmpl w:val="6158FAB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D632CC"/>
    <w:multiLevelType w:val="hybridMultilevel"/>
    <w:tmpl w:val="F288EE92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31B353D8"/>
    <w:multiLevelType w:val="hybridMultilevel"/>
    <w:tmpl w:val="919EDC6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3876D28"/>
    <w:multiLevelType w:val="hybridMultilevel"/>
    <w:tmpl w:val="BD8C2CF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3946E1D"/>
    <w:multiLevelType w:val="hybridMultilevel"/>
    <w:tmpl w:val="5A92E5B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4182ADA"/>
    <w:multiLevelType w:val="hybridMultilevel"/>
    <w:tmpl w:val="09A0891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69A726D"/>
    <w:multiLevelType w:val="hybridMultilevel"/>
    <w:tmpl w:val="2334C3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34C16"/>
    <w:multiLevelType w:val="hybridMultilevel"/>
    <w:tmpl w:val="687E095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9273A95"/>
    <w:multiLevelType w:val="hybridMultilevel"/>
    <w:tmpl w:val="CC2C52C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A2D1EC8"/>
    <w:multiLevelType w:val="hybridMultilevel"/>
    <w:tmpl w:val="1A12A76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F99217E"/>
    <w:multiLevelType w:val="hybridMultilevel"/>
    <w:tmpl w:val="1384EE7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8B5F4A"/>
    <w:multiLevelType w:val="hybridMultilevel"/>
    <w:tmpl w:val="D85A821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3E85820"/>
    <w:multiLevelType w:val="hybridMultilevel"/>
    <w:tmpl w:val="04A6BE1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60261C"/>
    <w:multiLevelType w:val="hybridMultilevel"/>
    <w:tmpl w:val="2F3C5C6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6D80B74"/>
    <w:multiLevelType w:val="hybridMultilevel"/>
    <w:tmpl w:val="F1724C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73469EB"/>
    <w:multiLevelType w:val="hybridMultilevel"/>
    <w:tmpl w:val="354E806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0E7757"/>
    <w:multiLevelType w:val="hybridMultilevel"/>
    <w:tmpl w:val="0734976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B33469"/>
    <w:multiLevelType w:val="hybridMultilevel"/>
    <w:tmpl w:val="8FE4BC3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2F079DE"/>
    <w:multiLevelType w:val="hybridMultilevel"/>
    <w:tmpl w:val="1342223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565369"/>
    <w:multiLevelType w:val="hybridMultilevel"/>
    <w:tmpl w:val="6F6E4B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7E5BD2"/>
    <w:multiLevelType w:val="hybridMultilevel"/>
    <w:tmpl w:val="7E94969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983055"/>
    <w:multiLevelType w:val="hybridMultilevel"/>
    <w:tmpl w:val="359AAC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77F59CF"/>
    <w:multiLevelType w:val="hybridMultilevel"/>
    <w:tmpl w:val="26A6141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861529D"/>
    <w:multiLevelType w:val="hybridMultilevel"/>
    <w:tmpl w:val="0D68A18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852DEF"/>
    <w:multiLevelType w:val="hybridMultilevel"/>
    <w:tmpl w:val="9DB6C62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47F2FFF"/>
    <w:multiLevelType w:val="hybridMultilevel"/>
    <w:tmpl w:val="2C5C0DA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79A4E23"/>
    <w:multiLevelType w:val="hybridMultilevel"/>
    <w:tmpl w:val="B14C22F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8B82543"/>
    <w:multiLevelType w:val="hybridMultilevel"/>
    <w:tmpl w:val="BC48C15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A300B58"/>
    <w:multiLevelType w:val="hybridMultilevel"/>
    <w:tmpl w:val="C9A2CEC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D052C9D"/>
    <w:multiLevelType w:val="hybridMultilevel"/>
    <w:tmpl w:val="78000FF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02810CC"/>
    <w:multiLevelType w:val="hybridMultilevel"/>
    <w:tmpl w:val="C8D082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747267E"/>
    <w:multiLevelType w:val="hybridMultilevel"/>
    <w:tmpl w:val="E59AD62E"/>
    <w:lvl w:ilvl="0" w:tplc="1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8E073E2"/>
    <w:multiLevelType w:val="hybridMultilevel"/>
    <w:tmpl w:val="CD76A1E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8E11E45"/>
    <w:multiLevelType w:val="hybridMultilevel"/>
    <w:tmpl w:val="27AA18B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1"/>
  </w:num>
  <w:num w:numId="3">
    <w:abstractNumId w:val="38"/>
  </w:num>
  <w:num w:numId="4">
    <w:abstractNumId w:val="44"/>
  </w:num>
  <w:num w:numId="5">
    <w:abstractNumId w:val="47"/>
  </w:num>
  <w:num w:numId="6">
    <w:abstractNumId w:val="9"/>
  </w:num>
  <w:num w:numId="7">
    <w:abstractNumId w:val="2"/>
  </w:num>
  <w:num w:numId="8">
    <w:abstractNumId w:val="4"/>
  </w:num>
  <w:num w:numId="9">
    <w:abstractNumId w:val="50"/>
  </w:num>
  <w:num w:numId="10">
    <w:abstractNumId w:val="5"/>
  </w:num>
  <w:num w:numId="11">
    <w:abstractNumId w:val="0"/>
  </w:num>
  <w:num w:numId="12">
    <w:abstractNumId w:val="24"/>
  </w:num>
  <w:num w:numId="13">
    <w:abstractNumId w:val="43"/>
  </w:num>
  <w:num w:numId="14">
    <w:abstractNumId w:val="49"/>
  </w:num>
  <w:num w:numId="15">
    <w:abstractNumId w:val="39"/>
  </w:num>
  <w:num w:numId="16">
    <w:abstractNumId w:val="16"/>
  </w:num>
  <w:num w:numId="17">
    <w:abstractNumId w:val="13"/>
  </w:num>
  <w:num w:numId="18">
    <w:abstractNumId w:val="26"/>
  </w:num>
  <w:num w:numId="19">
    <w:abstractNumId w:val="40"/>
  </w:num>
  <w:num w:numId="20">
    <w:abstractNumId w:val="27"/>
  </w:num>
  <w:num w:numId="21">
    <w:abstractNumId w:val="17"/>
  </w:num>
  <w:num w:numId="22">
    <w:abstractNumId w:val="19"/>
  </w:num>
  <w:num w:numId="23">
    <w:abstractNumId w:val="21"/>
  </w:num>
  <w:num w:numId="24">
    <w:abstractNumId w:val="7"/>
  </w:num>
  <w:num w:numId="25">
    <w:abstractNumId w:val="42"/>
  </w:num>
  <w:num w:numId="26">
    <w:abstractNumId w:val="34"/>
  </w:num>
  <w:num w:numId="27">
    <w:abstractNumId w:val="1"/>
  </w:num>
  <w:num w:numId="28">
    <w:abstractNumId w:val="37"/>
  </w:num>
  <w:num w:numId="29">
    <w:abstractNumId w:val="11"/>
  </w:num>
  <w:num w:numId="30">
    <w:abstractNumId w:val="23"/>
  </w:num>
  <w:num w:numId="31">
    <w:abstractNumId w:val="14"/>
  </w:num>
  <w:num w:numId="32">
    <w:abstractNumId w:val="29"/>
  </w:num>
  <w:num w:numId="33">
    <w:abstractNumId w:val="41"/>
  </w:num>
  <w:num w:numId="34">
    <w:abstractNumId w:val="3"/>
  </w:num>
  <w:num w:numId="35">
    <w:abstractNumId w:val="46"/>
  </w:num>
  <w:num w:numId="36">
    <w:abstractNumId w:val="35"/>
  </w:num>
  <w:num w:numId="37">
    <w:abstractNumId w:val="6"/>
  </w:num>
  <w:num w:numId="38">
    <w:abstractNumId w:val="32"/>
  </w:num>
  <w:num w:numId="39">
    <w:abstractNumId w:val="45"/>
  </w:num>
  <w:num w:numId="40">
    <w:abstractNumId w:val="28"/>
  </w:num>
  <w:num w:numId="41">
    <w:abstractNumId w:val="15"/>
  </w:num>
  <w:num w:numId="42">
    <w:abstractNumId w:val="25"/>
  </w:num>
  <w:num w:numId="43">
    <w:abstractNumId w:val="33"/>
  </w:num>
  <w:num w:numId="44">
    <w:abstractNumId w:val="18"/>
  </w:num>
  <w:num w:numId="45">
    <w:abstractNumId w:val="48"/>
  </w:num>
  <w:num w:numId="46">
    <w:abstractNumId w:val="30"/>
  </w:num>
  <w:num w:numId="47">
    <w:abstractNumId w:val="20"/>
  </w:num>
  <w:num w:numId="48">
    <w:abstractNumId w:val="8"/>
  </w:num>
  <w:num w:numId="49">
    <w:abstractNumId w:val="12"/>
  </w:num>
  <w:num w:numId="50">
    <w:abstractNumId w:val="36"/>
  </w:num>
  <w:num w:numId="51">
    <w:abstractNumId w:val="10"/>
  </w:num>
  <w:numIdMacAtCleanup w:val="4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rah Harnisch">
    <w15:presenceInfo w15:providerId="Windows Live" w15:userId="1f7e30565f8101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trackRevisions/>
  <w:defaultTabStop w:val="720"/>
  <w:characterSpacingControl w:val="doNotCompress"/>
  <w:hdrShapeDefaults>
    <o:shapedefaults v:ext="edit" spidmax="2049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85F"/>
    <w:rsid w:val="00003270"/>
    <w:rsid w:val="000103AE"/>
    <w:rsid w:val="0001638C"/>
    <w:rsid w:val="00027B0C"/>
    <w:rsid w:val="000317B9"/>
    <w:rsid w:val="00033969"/>
    <w:rsid w:val="00033B0A"/>
    <w:rsid w:val="00034BD6"/>
    <w:rsid w:val="0003560B"/>
    <w:rsid w:val="00043741"/>
    <w:rsid w:val="00044779"/>
    <w:rsid w:val="00051AFC"/>
    <w:rsid w:val="0005267F"/>
    <w:rsid w:val="00055440"/>
    <w:rsid w:val="00057442"/>
    <w:rsid w:val="0006600A"/>
    <w:rsid w:val="00067F0B"/>
    <w:rsid w:val="0007300C"/>
    <w:rsid w:val="000762A1"/>
    <w:rsid w:val="00081591"/>
    <w:rsid w:val="00082516"/>
    <w:rsid w:val="000923D1"/>
    <w:rsid w:val="000933E4"/>
    <w:rsid w:val="00093B4B"/>
    <w:rsid w:val="00095FBC"/>
    <w:rsid w:val="000A0B4F"/>
    <w:rsid w:val="000A215D"/>
    <w:rsid w:val="000A2C3D"/>
    <w:rsid w:val="000A6439"/>
    <w:rsid w:val="000B05A7"/>
    <w:rsid w:val="000C60E8"/>
    <w:rsid w:val="000D1F2E"/>
    <w:rsid w:val="000D6BD8"/>
    <w:rsid w:val="000D7A8F"/>
    <w:rsid w:val="000F6D36"/>
    <w:rsid w:val="000F7704"/>
    <w:rsid w:val="00104E4F"/>
    <w:rsid w:val="00105AEF"/>
    <w:rsid w:val="00112153"/>
    <w:rsid w:val="001153DC"/>
    <w:rsid w:val="001154F0"/>
    <w:rsid w:val="001218FB"/>
    <w:rsid w:val="00122557"/>
    <w:rsid w:val="001230AC"/>
    <w:rsid w:val="00123367"/>
    <w:rsid w:val="0012641D"/>
    <w:rsid w:val="00130EBE"/>
    <w:rsid w:val="0014083D"/>
    <w:rsid w:val="00146A4F"/>
    <w:rsid w:val="00155696"/>
    <w:rsid w:val="0015714B"/>
    <w:rsid w:val="0016005B"/>
    <w:rsid w:val="00167BDC"/>
    <w:rsid w:val="00170620"/>
    <w:rsid w:val="0017461E"/>
    <w:rsid w:val="001750B0"/>
    <w:rsid w:val="00175893"/>
    <w:rsid w:val="0018161F"/>
    <w:rsid w:val="00182A4A"/>
    <w:rsid w:val="0018781E"/>
    <w:rsid w:val="00190136"/>
    <w:rsid w:val="00193158"/>
    <w:rsid w:val="0019381C"/>
    <w:rsid w:val="00197E62"/>
    <w:rsid w:val="001A413F"/>
    <w:rsid w:val="001A4539"/>
    <w:rsid w:val="001B41D6"/>
    <w:rsid w:val="001B49E3"/>
    <w:rsid w:val="001B5B3D"/>
    <w:rsid w:val="001C669B"/>
    <w:rsid w:val="001D1DD3"/>
    <w:rsid w:val="001D2D61"/>
    <w:rsid w:val="001D5C00"/>
    <w:rsid w:val="001D664F"/>
    <w:rsid w:val="001F0613"/>
    <w:rsid w:val="001F2166"/>
    <w:rsid w:val="001F5CC0"/>
    <w:rsid w:val="001F5EDC"/>
    <w:rsid w:val="0020054E"/>
    <w:rsid w:val="0020337E"/>
    <w:rsid w:val="0020428C"/>
    <w:rsid w:val="00205301"/>
    <w:rsid w:val="00211241"/>
    <w:rsid w:val="0021742E"/>
    <w:rsid w:val="002223E6"/>
    <w:rsid w:val="00224C44"/>
    <w:rsid w:val="002313E1"/>
    <w:rsid w:val="0023420F"/>
    <w:rsid w:val="0024599A"/>
    <w:rsid w:val="00247A62"/>
    <w:rsid w:val="0025047D"/>
    <w:rsid w:val="00250CF6"/>
    <w:rsid w:val="00256860"/>
    <w:rsid w:val="00257081"/>
    <w:rsid w:val="0026425F"/>
    <w:rsid w:val="002650A2"/>
    <w:rsid w:val="00273C63"/>
    <w:rsid w:val="0027593A"/>
    <w:rsid w:val="00281EAF"/>
    <w:rsid w:val="00297B8A"/>
    <w:rsid w:val="002A62CC"/>
    <w:rsid w:val="002A714D"/>
    <w:rsid w:val="002B14C2"/>
    <w:rsid w:val="002C0009"/>
    <w:rsid w:val="002C33B1"/>
    <w:rsid w:val="002D2FBE"/>
    <w:rsid w:val="002D4D6E"/>
    <w:rsid w:val="002E0954"/>
    <w:rsid w:val="002E18A4"/>
    <w:rsid w:val="002E232C"/>
    <w:rsid w:val="002E5188"/>
    <w:rsid w:val="002F2826"/>
    <w:rsid w:val="003039AC"/>
    <w:rsid w:val="00304871"/>
    <w:rsid w:val="00312E83"/>
    <w:rsid w:val="00315C32"/>
    <w:rsid w:val="00322394"/>
    <w:rsid w:val="00322F88"/>
    <w:rsid w:val="003255B0"/>
    <w:rsid w:val="0032685D"/>
    <w:rsid w:val="003270C3"/>
    <w:rsid w:val="00332B28"/>
    <w:rsid w:val="00333C84"/>
    <w:rsid w:val="00340573"/>
    <w:rsid w:val="00346651"/>
    <w:rsid w:val="00352CE5"/>
    <w:rsid w:val="00356DEB"/>
    <w:rsid w:val="0036224F"/>
    <w:rsid w:val="00363303"/>
    <w:rsid w:val="00377721"/>
    <w:rsid w:val="003823C1"/>
    <w:rsid w:val="00384A1A"/>
    <w:rsid w:val="00384B63"/>
    <w:rsid w:val="00390D21"/>
    <w:rsid w:val="00391F40"/>
    <w:rsid w:val="00394097"/>
    <w:rsid w:val="0039563D"/>
    <w:rsid w:val="00396780"/>
    <w:rsid w:val="0039773B"/>
    <w:rsid w:val="003A4034"/>
    <w:rsid w:val="003A4F18"/>
    <w:rsid w:val="003A5807"/>
    <w:rsid w:val="003B181F"/>
    <w:rsid w:val="003B5D11"/>
    <w:rsid w:val="003C1971"/>
    <w:rsid w:val="003C6C70"/>
    <w:rsid w:val="003C731A"/>
    <w:rsid w:val="003D1187"/>
    <w:rsid w:val="003D225F"/>
    <w:rsid w:val="003D59DB"/>
    <w:rsid w:val="003E08D3"/>
    <w:rsid w:val="003E0E2D"/>
    <w:rsid w:val="003E5F30"/>
    <w:rsid w:val="003E6E64"/>
    <w:rsid w:val="003F0F3F"/>
    <w:rsid w:val="003F13E4"/>
    <w:rsid w:val="003F2C4D"/>
    <w:rsid w:val="003F734A"/>
    <w:rsid w:val="0040472B"/>
    <w:rsid w:val="0041065B"/>
    <w:rsid w:val="004311A7"/>
    <w:rsid w:val="0043316E"/>
    <w:rsid w:val="00433997"/>
    <w:rsid w:val="00436D36"/>
    <w:rsid w:val="00440631"/>
    <w:rsid w:val="00446727"/>
    <w:rsid w:val="00446C51"/>
    <w:rsid w:val="0045443E"/>
    <w:rsid w:val="00457301"/>
    <w:rsid w:val="0046248F"/>
    <w:rsid w:val="004643D2"/>
    <w:rsid w:val="00471FB7"/>
    <w:rsid w:val="004758AD"/>
    <w:rsid w:val="00476409"/>
    <w:rsid w:val="00477957"/>
    <w:rsid w:val="0048173A"/>
    <w:rsid w:val="004906DF"/>
    <w:rsid w:val="00491220"/>
    <w:rsid w:val="00492530"/>
    <w:rsid w:val="00492699"/>
    <w:rsid w:val="004936F2"/>
    <w:rsid w:val="00494771"/>
    <w:rsid w:val="00494DD3"/>
    <w:rsid w:val="004A1B3A"/>
    <w:rsid w:val="004A4A64"/>
    <w:rsid w:val="004A6AC7"/>
    <w:rsid w:val="004B2E79"/>
    <w:rsid w:val="004B4573"/>
    <w:rsid w:val="004B6C3E"/>
    <w:rsid w:val="004C29D1"/>
    <w:rsid w:val="004C5E56"/>
    <w:rsid w:val="004D0D19"/>
    <w:rsid w:val="004D4B3D"/>
    <w:rsid w:val="004D64DC"/>
    <w:rsid w:val="004D685D"/>
    <w:rsid w:val="004E0049"/>
    <w:rsid w:val="004E195A"/>
    <w:rsid w:val="004E3AF4"/>
    <w:rsid w:val="004F0354"/>
    <w:rsid w:val="004F4660"/>
    <w:rsid w:val="004F4795"/>
    <w:rsid w:val="004F5658"/>
    <w:rsid w:val="00506CE1"/>
    <w:rsid w:val="005106A5"/>
    <w:rsid w:val="00514BB2"/>
    <w:rsid w:val="00515FE9"/>
    <w:rsid w:val="00516497"/>
    <w:rsid w:val="00527D9D"/>
    <w:rsid w:val="005322BA"/>
    <w:rsid w:val="00542D1F"/>
    <w:rsid w:val="00546182"/>
    <w:rsid w:val="005511A4"/>
    <w:rsid w:val="00561C8B"/>
    <w:rsid w:val="005644DF"/>
    <w:rsid w:val="0056519B"/>
    <w:rsid w:val="00567479"/>
    <w:rsid w:val="005678C1"/>
    <w:rsid w:val="00575EBB"/>
    <w:rsid w:val="00580075"/>
    <w:rsid w:val="00580804"/>
    <w:rsid w:val="00580915"/>
    <w:rsid w:val="00580D90"/>
    <w:rsid w:val="00581D64"/>
    <w:rsid w:val="00591836"/>
    <w:rsid w:val="00592155"/>
    <w:rsid w:val="005932BC"/>
    <w:rsid w:val="005969C6"/>
    <w:rsid w:val="005A03E3"/>
    <w:rsid w:val="005A3A50"/>
    <w:rsid w:val="005B269C"/>
    <w:rsid w:val="005B6693"/>
    <w:rsid w:val="005C0ACB"/>
    <w:rsid w:val="005C37DF"/>
    <w:rsid w:val="005C3ABE"/>
    <w:rsid w:val="005D5201"/>
    <w:rsid w:val="005D5CFC"/>
    <w:rsid w:val="005D6302"/>
    <w:rsid w:val="005E5B9C"/>
    <w:rsid w:val="005E6F88"/>
    <w:rsid w:val="005E7234"/>
    <w:rsid w:val="005F67D4"/>
    <w:rsid w:val="005F6B7C"/>
    <w:rsid w:val="005F7AAE"/>
    <w:rsid w:val="006021E4"/>
    <w:rsid w:val="00603160"/>
    <w:rsid w:val="00613898"/>
    <w:rsid w:val="00613F0F"/>
    <w:rsid w:val="006212B0"/>
    <w:rsid w:val="00621F4F"/>
    <w:rsid w:val="00625166"/>
    <w:rsid w:val="006454DD"/>
    <w:rsid w:val="006456DC"/>
    <w:rsid w:val="00650A20"/>
    <w:rsid w:val="00651B40"/>
    <w:rsid w:val="00652683"/>
    <w:rsid w:val="006531C9"/>
    <w:rsid w:val="00655E8C"/>
    <w:rsid w:val="00663361"/>
    <w:rsid w:val="006673CB"/>
    <w:rsid w:val="00667533"/>
    <w:rsid w:val="00673DFF"/>
    <w:rsid w:val="00677DB0"/>
    <w:rsid w:val="00677FF0"/>
    <w:rsid w:val="00691AF1"/>
    <w:rsid w:val="006A4E15"/>
    <w:rsid w:val="006B0918"/>
    <w:rsid w:val="006B294B"/>
    <w:rsid w:val="006B315F"/>
    <w:rsid w:val="006B358A"/>
    <w:rsid w:val="006B44FA"/>
    <w:rsid w:val="006B5173"/>
    <w:rsid w:val="006C1550"/>
    <w:rsid w:val="006C2392"/>
    <w:rsid w:val="006C5064"/>
    <w:rsid w:val="006C5AAE"/>
    <w:rsid w:val="006D30D4"/>
    <w:rsid w:val="006D7208"/>
    <w:rsid w:val="006E1B88"/>
    <w:rsid w:val="006E3737"/>
    <w:rsid w:val="006E6560"/>
    <w:rsid w:val="006F3A43"/>
    <w:rsid w:val="006F5BE2"/>
    <w:rsid w:val="007013FC"/>
    <w:rsid w:val="0070331F"/>
    <w:rsid w:val="007102B6"/>
    <w:rsid w:val="00710D71"/>
    <w:rsid w:val="007142AC"/>
    <w:rsid w:val="00717151"/>
    <w:rsid w:val="00723044"/>
    <w:rsid w:val="007261A0"/>
    <w:rsid w:val="00727B73"/>
    <w:rsid w:val="00731F38"/>
    <w:rsid w:val="00736AEA"/>
    <w:rsid w:val="007370E3"/>
    <w:rsid w:val="00740A8F"/>
    <w:rsid w:val="0074498C"/>
    <w:rsid w:val="0075782B"/>
    <w:rsid w:val="00763F88"/>
    <w:rsid w:val="007643F4"/>
    <w:rsid w:val="00765428"/>
    <w:rsid w:val="00765EAF"/>
    <w:rsid w:val="00767485"/>
    <w:rsid w:val="0077025F"/>
    <w:rsid w:val="007766C1"/>
    <w:rsid w:val="007833CA"/>
    <w:rsid w:val="00787ACA"/>
    <w:rsid w:val="0079122B"/>
    <w:rsid w:val="00791B94"/>
    <w:rsid w:val="00793A25"/>
    <w:rsid w:val="00793DD5"/>
    <w:rsid w:val="00797589"/>
    <w:rsid w:val="007A2F92"/>
    <w:rsid w:val="007A4B09"/>
    <w:rsid w:val="007B0379"/>
    <w:rsid w:val="007B31B5"/>
    <w:rsid w:val="007C0AE7"/>
    <w:rsid w:val="007C10EF"/>
    <w:rsid w:val="007C38FD"/>
    <w:rsid w:val="007C4004"/>
    <w:rsid w:val="007C5466"/>
    <w:rsid w:val="007C67BE"/>
    <w:rsid w:val="007D1225"/>
    <w:rsid w:val="007D4D40"/>
    <w:rsid w:val="007E1472"/>
    <w:rsid w:val="007E2334"/>
    <w:rsid w:val="007F0FAC"/>
    <w:rsid w:val="007F3DB3"/>
    <w:rsid w:val="007F5436"/>
    <w:rsid w:val="007F7A5D"/>
    <w:rsid w:val="008034A3"/>
    <w:rsid w:val="008174D6"/>
    <w:rsid w:val="008204D9"/>
    <w:rsid w:val="0082317F"/>
    <w:rsid w:val="00824CD4"/>
    <w:rsid w:val="00824EB2"/>
    <w:rsid w:val="00825278"/>
    <w:rsid w:val="0082574E"/>
    <w:rsid w:val="008272FF"/>
    <w:rsid w:val="00827C20"/>
    <w:rsid w:val="00830CFB"/>
    <w:rsid w:val="00837A29"/>
    <w:rsid w:val="00840798"/>
    <w:rsid w:val="00840AB2"/>
    <w:rsid w:val="00842818"/>
    <w:rsid w:val="00844128"/>
    <w:rsid w:val="008447C5"/>
    <w:rsid w:val="00844E23"/>
    <w:rsid w:val="00846949"/>
    <w:rsid w:val="0084739E"/>
    <w:rsid w:val="00847514"/>
    <w:rsid w:val="00847BDE"/>
    <w:rsid w:val="00847E86"/>
    <w:rsid w:val="008549F8"/>
    <w:rsid w:val="0086486A"/>
    <w:rsid w:val="0086624A"/>
    <w:rsid w:val="00867B7C"/>
    <w:rsid w:val="00872122"/>
    <w:rsid w:val="00873A26"/>
    <w:rsid w:val="00881AE5"/>
    <w:rsid w:val="00883012"/>
    <w:rsid w:val="00883FBB"/>
    <w:rsid w:val="008862D4"/>
    <w:rsid w:val="00886465"/>
    <w:rsid w:val="00890544"/>
    <w:rsid w:val="00892D9A"/>
    <w:rsid w:val="00895E58"/>
    <w:rsid w:val="00897053"/>
    <w:rsid w:val="008A4225"/>
    <w:rsid w:val="008A71B9"/>
    <w:rsid w:val="008B1229"/>
    <w:rsid w:val="008B441F"/>
    <w:rsid w:val="008B567E"/>
    <w:rsid w:val="008C1988"/>
    <w:rsid w:val="008C23B8"/>
    <w:rsid w:val="008C35EB"/>
    <w:rsid w:val="008C53CB"/>
    <w:rsid w:val="008C58F4"/>
    <w:rsid w:val="008D2F42"/>
    <w:rsid w:val="008D4167"/>
    <w:rsid w:val="008D5A44"/>
    <w:rsid w:val="008D711D"/>
    <w:rsid w:val="008E06FB"/>
    <w:rsid w:val="008E560E"/>
    <w:rsid w:val="008E6969"/>
    <w:rsid w:val="008E7526"/>
    <w:rsid w:val="008F0C28"/>
    <w:rsid w:val="00902EFC"/>
    <w:rsid w:val="00910B34"/>
    <w:rsid w:val="00912FFE"/>
    <w:rsid w:val="00915C21"/>
    <w:rsid w:val="00932349"/>
    <w:rsid w:val="009335B3"/>
    <w:rsid w:val="00934401"/>
    <w:rsid w:val="009357EF"/>
    <w:rsid w:val="00944BCF"/>
    <w:rsid w:val="009453C7"/>
    <w:rsid w:val="00946F7E"/>
    <w:rsid w:val="0094715D"/>
    <w:rsid w:val="009531B0"/>
    <w:rsid w:val="00953C4E"/>
    <w:rsid w:val="00953DF8"/>
    <w:rsid w:val="00954578"/>
    <w:rsid w:val="00955313"/>
    <w:rsid w:val="00955C76"/>
    <w:rsid w:val="009571CC"/>
    <w:rsid w:val="009607C8"/>
    <w:rsid w:val="00960ACC"/>
    <w:rsid w:val="00960FDE"/>
    <w:rsid w:val="0097076B"/>
    <w:rsid w:val="00972AB1"/>
    <w:rsid w:val="009805A0"/>
    <w:rsid w:val="00980690"/>
    <w:rsid w:val="00996D34"/>
    <w:rsid w:val="009974FD"/>
    <w:rsid w:val="009A0BFD"/>
    <w:rsid w:val="009A25FF"/>
    <w:rsid w:val="009A2C50"/>
    <w:rsid w:val="009A3DBA"/>
    <w:rsid w:val="009A4001"/>
    <w:rsid w:val="009A43EA"/>
    <w:rsid w:val="009A4F8B"/>
    <w:rsid w:val="009A7687"/>
    <w:rsid w:val="009B0CFE"/>
    <w:rsid w:val="009C4ACA"/>
    <w:rsid w:val="009D5045"/>
    <w:rsid w:val="009D5CE1"/>
    <w:rsid w:val="009E0D44"/>
    <w:rsid w:val="009E1856"/>
    <w:rsid w:val="009E206E"/>
    <w:rsid w:val="009E22CC"/>
    <w:rsid w:val="009F4CFA"/>
    <w:rsid w:val="009F6469"/>
    <w:rsid w:val="00A02CDA"/>
    <w:rsid w:val="00A03290"/>
    <w:rsid w:val="00A05271"/>
    <w:rsid w:val="00A128D7"/>
    <w:rsid w:val="00A13CCF"/>
    <w:rsid w:val="00A14BD4"/>
    <w:rsid w:val="00A241A2"/>
    <w:rsid w:val="00A27727"/>
    <w:rsid w:val="00A30510"/>
    <w:rsid w:val="00A3142E"/>
    <w:rsid w:val="00A32874"/>
    <w:rsid w:val="00A3435A"/>
    <w:rsid w:val="00A345BC"/>
    <w:rsid w:val="00A34C1C"/>
    <w:rsid w:val="00A4340B"/>
    <w:rsid w:val="00A46661"/>
    <w:rsid w:val="00A508AF"/>
    <w:rsid w:val="00A51D60"/>
    <w:rsid w:val="00A53D1C"/>
    <w:rsid w:val="00A57E45"/>
    <w:rsid w:val="00A74EFE"/>
    <w:rsid w:val="00A75A93"/>
    <w:rsid w:val="00A7793F"/>
    <w:rsid w:val="00A84B1B"/>
    <w:rsid w:val="00A865DC"/>
    <w:rsid w:val="00A86CBC"/>
    <w:rsid w:val="00A87E2B"/>
    <w:rsid w:val="00A90305"/>
    <w:rsid w:val="00A90940"/>
    <w:rsid w:val="00A95E6D"/>
    <w:rsid w:val="00A977FF"/>
    <w:rsid w:val="00AB3D0D"/>
    <w:rsid w:val="00AD3711"/>
    <w:rsid w:val="00AE13E3"/>
    <w:rsid w:val="00AE2E21"/>
    <w:rsid w:val="00AE3106"/>
    <w:rsid w:val="00AE60F0"/>
    <w:rsid w:val="00B0123F"/>
    <w:rsid w:val="00B0174E"/>
    <w:rsid w:val="00B0224B"/>
    <w:rsid w:val="00B0235A"/>
    <w:rsid w:val="00B03230"/>
    <w:rsid w:val="00B04FD2"/>
    <w:rsid w:val="00B123D3"/>
    <w:rsid w:val="00B236B3"/>
    <w:rsid w:val="00B246D8"/>
    <w:rsid w:val="00B25D8A"/>
    <w:rsid w:val="00B31205"/>
    <w:rsid w:val="00B3385D"/>
    <w:rsid w:val="00B46EC1"/>
    <w:rsid w:val="00B501C4"/>
    <w:rsid w:val="00B5178C"/>
    <w:rsid w:val="00B55064"/>
    <w:rsid w:val="00B55F81"/>
    <w:rsid w:val="00B60CE0"/>
    <w:rsid w:val="00B62EFE"/>
    <w:rsid w:val="00B70062"/>
    <w:rsid w:val="00B7023E"/>
    <w:rsid w:val="00B73468"/>
    <w:rsid w:val="00B76B5D"/>
    <w:rsid w:val="00B822BA"/>
    <w:rsid w:val="00B83EAD"/>
    <w:rsid w:val="00B95F00"/>
    <w:rsid w:val="00BA11F3"/>
    <w:rsid w:val="00BA21D3"/>
    <w:rsid w:val="00BA2595"/>
    <w:rsid w:val="00BB02B1"/>
    <w:rsid w:val="00BB0F4C"/>
    <w:rsid w:val="00BB1522"/>
    <w:rsid w:val="00BC285F"/>
    <w:rsid w:val="00BC518F"/>
    <w:rsid w:val="00BC525C"/>
    <w:rsid w:val="00BC7F4D"/>
    <w:rsid w:val="00BD0D39"/>
    <w:rsid w:val="00BD2095"/>
    <w:rsid w:val="00BD3334"/>
    <w:rsid w:val="00BD5DB0"/>
    <w:rsid w:val="00BE1320"/>
    <w:rsid w:val="00BE2ED5"/>
    <w:rsid w:val="00BE7338"/>
    <w:rsid w:val="00BF4D4D"/>
    <w:rsid w:val="00C0115E"/>
    <w:rsid w:val="00C05951"/>
    <w:rsid w:val="00C1637A"/>
    <w:rsid w:val="00C228F4"/>
    <w:rsid w:val="00C2317B"/>
    <w:rsid w:val="00C24872"/>
    <w:rsid w:val="00C25E82"/>
    <w:rsid w:val="00C31C80"/>
    <w:rsid w:val="00C32A18"/>
    <w:rsid w:val="00C33F41"/>
    <w:rsid w:val="00C43A99"/>
    <w:rsid w:val="00C44ED9"/>
    <w:rsid w:val="00C46105"/>
    <w:rsid w:val="00C470C8"/>
    <w:rsid w:val="00C52A34"/>
    <w:rsid w:val="00C544D8"/>
    <w:rsid w:val="00C567DE"/>
    <w:rsid w:val="00C657C6"/>
    <w:rsid w:val="00C678AC"/>
    <w:rsid w:val="00C67D12"/>
    <w:rsid w:val="00C71C7A"/>
    <w:rsid w:val="00C73BC0"/>
    <w:rsid w:val="00C778A9"/>
    <w:rsid w:val="00C8191C"/>
    <w:rsid w:val="00C82500"/>
    <w:rsid w:val="00C82959"/>
    <w:rsid w:val="00C90EC3"/>
    <w:rsid w:val="00C945E0"/>
    <w:rsid w:val="00C954A1"/>
    <w:rsid w:val="00CA080D"/>
    <w:rsid w:val="00CA6E56"/>
    <w:rsid w:val="00CB2B1E"/>
    <w:rsid w:val="00CB7F08"/>
    <w:rsid w:val="00CC1217"/>
    <w:rsid w:val="00CD70B5"/>
    <w:rsid w:val="00CE1240"/>
    <w:rsid w:val="00CE4377"/>
    <w:rsid w:val="00CF0465"/>
    <w:rsid w:val="00CF269F"/>
    <w:rsid w:val="00CF46EC"/>
    <w:rsid w:val="00CF532F"/>
    <w:rsid w:val="00CF7AE9"/>
    <w:rsid w:val="00D0073E"/>
    <w:rsid w:val="00D02282"/>
    <w:rsid w:val="00D0445E"/>
    <w:rsid w:val="00D0542F"/>
    <w:rsid w:val="00D06BF0"/>
    <w:rsid w:val="00D1444A"/>
    <w:rsid w:val="00D15078"/>
    <w:rsid w:val="00D150C8"/>
    <w:rsid w:val="00D16617"/>
    <w:rsid w:val="00D16EE0"/>
    <w:rsid w:val="00D21AE5"/>
    <w:rsid w:val="00D22D25"/>
    <w:rsid w:val="00D25226"/>
    <w:rsid w:val="00D323CD"/>
    <w:rsid w:val="00D3363D"/>
    <w:rsid w:val="00D36310"/>
    <w:rsid w:val="00D405CD"/>
    <w:rsid w:val="00D5141A"/>
    <w:rsid w:val="00D62C87"/>
    <w:rsid w:val="00D66218"/>
    <w:rsid w:val="00D67091"/>
    <w:rsid w:val="00D75048"/>
    <w:rsid w:val="00D84CF7"/>
    <w:rsid w:val="00D9508B"/>
    <w:rsid w:val="00D95FF2"/>
    <w:rsid w:val="00DA06F6"/>
    <w:rsid w:val="00DA2804"/>
    <w:rsid w:val="00DA55C3"/>
    <w:rsid w:val="00DA7304"/>
    <w:rsid w:val="00DB3BB1"/>
    <w:rsid w:val="00DB3F56"/>
    <w:rsid w:val="00DD3653"/>
    <w:rsid w:val="00DD5DF8"/>
    <w:rsid w:val="00DE2037"/>
    <w:rsid w:val="00DE4FB2"/>
    <w:rsid w:val="00DE5241"/>
    <w:rsid w:val="00DE64E6"/>
    <w:rsid w:val="00DE6A53"/>
    <w:rsid w:val="00DE764A"/>
    <w:rsid w:val="00DE7C00"/>
    <w:rsid w:val="00DF5581"/>
    <w:rsid w:val="00E00A9D"/>
    <w:rsid w:val="00E00D60"/>
    <w:rsid w:val="00E0532E"/>
    <w:rsid w:val="00E10548"/>
    <w:rsid w:val="00E1271C"/>
    <w:rsid w:val="00E12E78"/>
    <w:rsid w:val="00E12EE7"/>
    <w:rsid w:val="00E1350D"/>
    <w:rsid w:val="00E14CA6"/>
    <w:rsid w:val="00E17D22"/>
    <w:rsid w:val="00E25D25"/>
    <w:rsid w:val="00E2642D"/>
    <w:rsid w:val="00E27140"/>
    <w:rsid w:val="00E361E8"/>
    <w:rsid w:val="00E41420"/>
    <w:rsid w:val="00E50E39"/>
    <w:rsid w:val="00E5663B"/>
    <w:rsid w:val="00E56E35"/>
    <w:rsid w:val="00E62551"/>
    <w:rsid w:val="00E64F6A"/>
    <w:rsid w:val="00E66856"/>
    <w:rsid w:val="00E70057"/>
    <w:rsid w:val="00E70C2C"/>
    <w:rsid w:val="00E7158D"/>
    <w:rsid w:val="00E760E4"/>
    <w:rsid w:val="00E77606"/>
    <w:rsid w:val="00E83F7D"/>
    <w:rsid w:val="00E864CC"/>
    <w:rsid w:val="00E87C9D"/>
    <w:rsid w:val="00E9697F"/>
    <w:rsid w:val="00E9749B"/>
    <w:rsid w:val="00EA40BA"/>
    <w:rsid w:val="00EB6D5F"/>
    <w:rsid w:val="00EC041B"/>
    <w:rsid w:val="00EC0495"/>
    <w:rsid w:val="00EC75C0"/>
    <w:rsid w:val="00ED098A"/>
    <w:rsid w:val="00ED2AE2"/>
    <w:rsid w:val="00ED4194"/>
    <w:rsid w:val="00ED4757"/>
    <w:rsid w:val="00ED5F42"/>
    <w:rsid w:val="00ED79B5"/>
    <w:rsid w:val="00EF2883"/>
    <w:rsid w:val="00EF2C42"/>
    <w:rsid w:val="00EF581F"/>
    <w:rsid w:val="00EF6390"/>
    <w:rsid w:val="00EF7106"/>
    <w:rsid w:val="00F00F09"/>
    <w:rsid w:val="00F01666"/>
    <w:rsid w:val="00F03442"/>
    <w:rsid w:val="00F03B06"/>
    <w:rsid w:val="00F053F0"/>
    <w:rsid w:val="00F05847"/>
    <w:rsid w:val="00F07DEA"/>
    <w:rsid w:val="00F1012F"/>
    <w:rsid w:val="00F156C7"/>
    <w:rsid w:val="00F204A4"/>
    <w:rsid w:val="00F209ED"/>
    <w:rsid w:val="00F21875"/>
    <w:rsid w:val="00F22033"/>
    <w:rsid w:val="00F24B29"/>
    <w:rsid w:val="00F24F34"/>
    <w:rsid w:val="00F268EE"/>
    <w:rsid w:val="00F35504"/>
    <w:rsid w:val="00F440F6"/>
    <w:rsid w:val="00F5084F"/>
    <w:rsid w:val="00F51038"/>
    <w:rsid w:val="00F51FF0"/>
    <w:rsid w:val="00F5492F"/>
    <w:rsid w:val="00F64275"/>
    <w:rsid w:val="00F7564B"/>
    <w:rsid w:val="00F77352"/>
    <w:rsid w:val="00F82DAB"/>
    <w:rsid w:val="00F85358"/>
    <w:rsid w:val="00F856E7"/>
    <w:rsid w:val="00F8787E"/>
    <w:rsid w:val="00F92122"/>
    <w:rsid w:val="00F9766D"/>
    <w:rsid w:val="00FA5694"/>
    <w:rsid w:val="00FB6770"/>
    <w:rsid w:val="00FB745D"/>
    <w:rsid w:val="00FC718C"/>
    <w:rsid w:val="00FD4933"/>
    <w:rsid w:val="00FD5D7A"/>
    <w:rsid w:val="00FE2BAA"/>
    <w:rsid w:val="00FE2BBF"/>
    <w:rsid w:val="00FE451C"/>
    <w:rsid w:val="00FE55EF"/>
    <w:rsid w:val="00FE6DEC"/>
    <w:rsid w:val="00FE7743"/>
    <w:rsid w:val="00FF0F12"/>
    <w:rsid w:val="00FF3CD0"/>
    <w:rsid w:val="00FF3FE0"/>
    <w:rsid w:val="00FF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."/>
  <w:listSeparator w:val=","/>
  <w15:chartTrackingRefBased/>
  <w15:docId w15:val="{A9890004-24BE-47EA-B0F4-E29D24B21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285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C945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D41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C285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BC2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BC285F"/>
    <w:pPr>
      <w:tabs>
        <w:tab w:val="center" w:pos="4320"/>
        <w:tab w:val="right" w:pos="8640"/>
      </w:tabs>
    </w:pPr>
  </w:style>
  <w:style w:type="character" w:styleId="HTMLCite">
    <w:name w:val="HTML Cite"/>
    <w:rsid w:val="00BC285F"/>
    <w:rPr>
      <w:i/>
      <w:iCs/>
    </w:rPr>
  </w:style>
  <w:style w:type="character" w:styleId="Hyperlink">
    <w:name w:val="Hyperlink"/>
    <w:rsid w:val="00BC285F"/>
    <w:rPr>
      <w:color w:val="0000FF"/>
      <w:u w:val="single"/>
    </w:rPr>
  </w:style>
  <w:style w:type="character" w:styleId="FollowedHyperlink">
    <w:name w:val="FollowedHyperlink"/>
    <w:rsid w:val="00044779"/>
    <w:rPr>
      <w:color w:val="800080"/>
      <w:u w:val="single"/>
    </w:rPr>
  </w:style>
  <w:style w:type="paragraph" w:styleId="TOC1">
    <w:name w:val="toc 1"/>
    <w:basedOn w:val="Normal"/>
    <w:next w:val="Normal"/>
    <w:autoRedefine/>
    <w:semiHidden/>
    <w:rsid w:val="00C945E0"/>
  </w:style>
  <w:style w:type="paragraph" w:styleId="BalloonText">
    <w:name w:val="Balloon Text"/>
    <w:basedOn w:val="Normal"/>
    <w:link w:val="BalloonTextChar"/>
    <w:rsid w:val="00DE7C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E7C00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DE764A"/>
    <w:pPr>
      <w:ind w:left="720"/>
      <w:contextualSpacing/>
    </w:pPr>
  </w:style>
  <w:style w:type="character" w:customStyle="1" w:styleId="HeaderChar">
    <w:name w:val="Header Char"/>
    <w:link w:val="Header"/>
    <w:uiPriority w:val="99"/>
    <w:rsid w:val="00C678AC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84739E"/>
    <w:rPr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ED419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character" w:styleId="Strong">
    <w:name w:val="Strong"/>
    <w:basedOn w:val="DefaultParagraphFont"/>
    <w:uiPriority w:val="22"/>
    <w:qFormat/>
    <w:rsid w:val="000356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9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egislation.govt.nz/regulation/public/1996/0343/latest/DLM225616.html" TargetMode="External"/><Relationship Id="rId18" Type="http://schemas.openxmlformats.org/officeDocument/2006/relationships/hyperlink" Target="http://shop.standards.co.nz/catalog/8169%3A2002(SNZ+HB)/view" TargetMode="External"/><Relationship Id="rId26" Type="http://schemas.openxmlformats.org/officeDocument/2006/relationships/hyperlink" Target="https://www.privacy.org.nz/assets/Files/Brochures-and-pamphlets-and-pubs/Privacy-and-CCTV-A-guide-October-2009.pdf" TargetMode="External"/><Relationship Id="rId39" Type="http://schemas.openxmlformats.org/officeDocument/2006/relationships/hyperlink" Target="http://ethics.health.govt.nz/ethical-standards-health-and-disability-research" TargetMode="External"/><Relationship Id="rId21" Type="http://schemas.openxmlformats.org/officeDocument/2006/relationships/hyperlink" Target="https://www.privacy.org.nz/news-and-publications/guidance-resources/guidance-material-for-health-practitioners-on-mental-health-information/" TargetMode="External"/><Relationship Id="rId34" Type="http://schemas.openxmlformats.org/officeDocument/2006/relationships/hyperlink" Target="http://www.privacy.org.nz/assets/Files/Health-toolkit/On-The-Record.pdf" TargetMode="External"/><Relationship Id="rId42" Type="http://schemas.openxmlformats.org/officeDocument/2006/relationships/hyperlink" Target="http://privacy.org.nz/health-information-privacy-fact-sheet-3-disclosure-of-health-information-the-basics/" TargetMode="External"/><Relationship Id="rId47" Type="http://schemas.openxmlformats.org/officeDocument/2006/relationships/hyperlink" Target="http://www.privacy.org.nz/how-to-comply/privacy-officers/" TargetMode="External"/><Relationship Id="rId50" Type="http://schemas.openxmlformats.org/officeDocument/2006/relationships/image" Target="media/image1.emf"/><Relationship Id="rId55" Type="http://schemas.openxmlformats.org/officeDocument/2006/relationships/hyperlink" Target="http://www.cab.org.nz/vat/fp/va/Pages/Reportingabuse.aspx" TargetMode="External"/><Relationship Id="rId63" Type="http://schemas.openxmlformats.org/officeDocument/2006/relationships/hyperlink" Target="https://www.privacy.org.nz/the-privacy-act-and-codes/codes-of-practice/health-information-privacy-code/" TargetMode="External"/><Relationship Id="rId68" Type="http://schemas.openxmlformats.org/officeDocument/2006/relationships/hyperlink" Target="http://www.legislation.govt.nz/act/public/1993/0028/latest/DLM297080.html" TargetMode="External"/><Relationship Id="rId76" Type="http://schemas.openxmlformats.org/officeDocument/2006/relationships/hyperlink" Target="http://archives.govt.nz/" TargetMode="External"/><Relationship Id="rId7" Type="http://schemas.openxmlformats.org/officeDocument/2006/relationships/endnotes" Target="endnotes.xml"/><Relationship Id="rId71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hyperlink" Target="http://www.legislation.govt.nz/act/public/1993/0028/latest/DLM296639.html" TargetMode="External"/><Relationship Id="rId29" Type="http://schemas.openxmlformats.org/officeDocument/2006/relationships/hyperlink" Target="http://www.health.govt.nz/new-zealand-health-system/eligibility-publicly-funded-health-services/guide-eligibility-publicly-funded-health-services-0" TargetMode="External"/><Relationship Id="rId11" Type="http://schemas.openxmlformats.org/officeDocument/2006/relationships/hyperlink" Target="http://privacy.org.nz/assets/Files/Brochures-and-pamphlets-and-pubs/Privacy-Litmus-Test-FINAL.pdf" TargetMode="External"/><Relationship Id="rId24" Type="http://schemas.openxmlformats.org/officeDocument/2006/relationships/hyperlink" Target="https://www.platform.org.nz/uploads/files/NGO%20Guide%20to%20PRIMHD_Final_27July2016.pdf" TargetMode="External"/><Relationship Id="rId32" Type="http://schemas.openxmlformats.org/officeDocument/2006/relationships/hyperlink" Target="http://privacy.org.nz/health-information-privacy-fact-sheet-2-collection-of-health-information/" TargetMode="External"/><Relationship Id="rId37" Type="http://schemas.openxmlformats.org/officeDocument/2006/relationships/hyperlink" Target="https://www.privacy.org.nz/assets/Files/Codes-of-Practice-materials/HIPC-1994-2008-revised-edition.pdf" TargetMode="External"/><Relationship Id="rId40" Type="http://schemas.openxmlformats.org/officeDocument/2006/relationships/hyperlink" Target="http://ethics.health.govt.nz/ethical-standards-health-and-disability-research" TargetMode="External"/><Relationship Id="rId45" Type="http://schemas.openxmlformats.org/officeDocument/2006/relationships/hyperlink" Target="https://privacy.org.nz/news-and-publications/guidance-resources/health-information-privacy-fact-sheet-4-dealing-with-requests-for-health-information/" TargetMode="External"/><Relationship Id="rId53" Type="http://schemas.openxmlformats.org/officeDocument/2006/relationships/hyperlink" Target="http://www.legislation.govt.nz/act/public/2004/0090/latest/DLM317240.html" TargetMode="External"/><Relationship Id="rId58" Type="http://schemas.openxmlformats.org/officeDocument/2006/relationships/hyperlink" Target="http://www.childmatters.org.nz/171/whats-new/new-legislation-crimes-amendment-act-2011" TargetMode="External"/><Relationship Id="rId66" Type="http://schemas.openxmlformats.org/officeDocument/2006/relationships/image" Target="media/image2.png"/><Relationship Id="rId74" Type="http://schemas.openxmlformats.org/officeDocument/2006/relationships/hyperlink" Target="http://archives.govt.nz/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www.moh.govt.nz/hpca" TargetMode="External"/><Relationship Id="rId10" Type="http://schemas.openxmlformats.org/officeDocument/2006/relationships/hyperlink" Target="https://www.privacy.org.nz/assets/Files/Online-elearning-privacy-training/Privacy-101-workbook-PARTICIPANT-17Dec15-Current-Version.pdf" TargetMode="External"/><Relationship Id="rId19" Type="http://schemas.openxmlformats.org/officeDocument/2006/relationships/hyperlink" Target="https://www.privacy.org.nz/news-and-publications/guidance-resources/data-safety-toolkit/" TargetMode="External"/><Relationship Id="rId31" Type="http://schemas.openxmlformats.org/officeDocument/2006/relationships/hyperlink" Target="http://privacy.org.nz/health-information-privacy-fact-sheet-2-collection-of-health-information/" TargetMode="External"/><Relationship Id="rId44" Type="http://schemas.openxmlformats.org/officeDocument/2006/relationships/hyperlink" Target="https://privacy.org.nz/news-and-publications/guidance-resources/health-information-privacy-fact-sheet-4-dealing-with-requests-for-health-information/" TargetMode="External"/><Relationship Id="rId52" Type="http://schemas.openxmlformats.org/officeDocument/2006/relationships/hyperlink" Target="https://www.privacy.org.nz/privacy-for-agencies/sharing-information-about-vulnerable-children/" TargetMode="External"/><Relationship Id="rId60" Type="http://schemas.openxmlformats.org/officeDocument/2006/relationships/hyperlink" Target="www.moh.govt.nz/hpca" TargetMode="External"/><Relationship Id="rId65" Type="http://schemas.openxmlformats.org/officeDocument/2006/relationships/hyperlink" Target="https://www.privacy.org.nz/the-privacy-act-and-codes/codes-of-practice/health-information-privacy-code/" TargetMode="External"/><Relationship Id="rId73" Type="http://schemas.openxmlformats.org/officeDocument/2006/relationships/hyperlink" Target="http://www.privacy.org.nz/assets/Files/Health-toolkit/On-The-Record.pdf" TargetMode="External"/><Relationship Id="rId78" Type="http://schemas.openxmlformats.org/officeDocument/2006/relationships/footer" Target="footer1.xm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privacy.org.nz/assets/Files/Online-elearning-privacy-training/Privacy-101-workbook-FACILITOR17DEC15.pdf" TargetMode="External"/><Relationship Id="rId14" Type="http://schemas.openxmlformats.org/officeDocument/2006/relationships/hyperlink" Target="http://www.legislation.govt.nz/act/public/1956/0065/latest/DLM305840.html" TargetMode="External"/><Relationship Id="rId22" Type="http://schemas.openxmlformats.org/officeDocument/2006/relationships/hyperlink" Target="https://www.privacy.org.nz/news-and-publications/guidance-resources/" TargetMode="External"/><Relationship Id="rId27" Type="http://schemas.openxmlformats.org/officeDocument/2006/relationships/hyperlink" Target="http://privacy.org.nz/the-new-privacy-laws-exemptions-and-exceptions-to-privacy/" TargetMode="External"/><Relationship Id="rId30" Type="http://schemas.openxmlformats.org/officeDocument/2006/relationships/hyperlink" Target="http://www.health.govt.nz/new-zealand-health-system/eligibility-publicly-funded-health-services/guide-eligibility-publicly-funded-health-services-0" TargetMode="External"/><Relationship Id="rId35" Type="http://schemas.openxmlformats.org/officeDocument/2006/relationships/hyperlink" Target="http://privacy.org.nz/news-and-publications/brochures-posters/brochure-for-health-consumers/" TargetMode="External"/><Relationship Id="rId43" Type="http://schemas.openxmlformats.org/officeDocument/2006/relationships/hyperlink" Target="https://privacy.org.nz/news-and-publications/guidance-resources/health-information-privacy-fact-sheet-4-dealing-with-requests-for-health-information/" TargetMode="External"/><Relationship Id="rId48" Type="http://schemas.openxmlformats.org/officeDocument/2006/relationships/hyperlink" Target="http://www.privacy.org.nz/how-to-comply/privacy-officers/" TargetMode="External"/><Relationship Id="rId56" Type="http://schemas.openxmlformats.org/officeDocument/2006/relationships/hyperlink" Target="https://www.privacy.org.nz/privacy-for-agencies/sharing-information-about-vulnerable-children/" TargetMode="External"/><Relationship Id="rId64" Type="http://schemas.openxmlformats.org/officeDocument/2006/relationships/hyperlink" Target="Section%2022%20of%20the%20Health%20Act:" TargetMode="External"/><Relationship Id="rId69" Type="http://schemas.openxmlformats.org/officeDocument/2006/relationships/hyperlink" Target="http://www.privacy.org.nz/" TargetMode="External"/><Relationship Id="rId77" Type="http://schemas.openxmlformats.org/officeDocument/2006/relationships/header" Target="header1.xml"/><Relationship Id="rId8" Type="http://schemas.openxmlformats.org/officeDocument/2006/relationships/hyperlink" Target="https://www.privacy.org.nz/further-resources/online-privacy-training-free/" TargetMode="External"/><Relationship Id="rId51" Type="http://schemas.openxmlformats.org/officeDocument/2006/relationships/hyperlink" Target="https://privacy.org.nz/news-and-publications/guidance-resources/health-information-privacy-fact-sheet-4-dealing-with-requests-for-health-information/" TargetMode="External"/><Relationship Id="rId72" Type="http://schemas.openxmlformats.org/officeDocument/2006/relationships/hyperlink" Target="http://www.privacy.org.nz/assets/Files/Health-toolkit/On-The-Record.pdf" TargetMode="External"/><Relationship Id="rId80" Type="http://schemas.microsoft.com/office/2011/relationships/people" Target="people.xml"/><Relationship Id="rId3" Type="http://schemas.openxmlformats.org/officeDocument/2006/relationships/styles" Target="styles.xml"/><Relationship Id="rId12" Type="http://schemas.openxmlformats.org/officeDocument/2006/relationships/hyperlink" Target="https://privacy.org.nz/the-privacy-act-and-codes/codes-of-practice/health-information-privacy-code/" TargetMode="External"/><Relationship Id="rId17" Type="http://schemas.openxmlformats.org/officeDocument/2006/relationships/hyperlink" Target="http://shop.standards.co.nz/catalog/8153%3A2002(NZS)/view" TargetMode="External"/><Relationship Id="rId25" Type="http://schemas.openxmlformats.org/officeDocument/2006/relationships/hyperlink" Target="http://privacy.org.nz/assets/Files/Health-toolkit/On-The-Record.pdf" TargetMode="External"/><Relationship Id="rId33" Type="http://schemas.openxmlformats.org/officeDocument/2006/relationships/hyperlink" Target="http://www.privacy.org.nz/assets/Files/Health-toolkit/On-The-Record.pdf" TargetMode="External"/><Relationship Id="rId38" Type="http://schemas.openxmlformats.org/officeDocument/2006/relationships/hyperlink" Target="https://www.privacy.org.nz/assets/Files/Codes-of-Practice-materials/HIPC-1994-2008-revised-edition.pdf" TargetMode="External"/><Relationship Id="rId46" Type="http://schemas.openxmlformats.org/officeDocument/2006/relationships/hyperlink" Target="https://privacy.org.nz/news-and-publications/guidance-resources/health-information-privacy-fact-sheet-4-dealing-with-requests-for-health-information/" TargetMode="External"/><Relationship Id="rId59" Type="http://schemas.openxmlformats.org/officeDocument/2006/relationships/hyperlink" Target="http://www.cab.org.nz/vat/fp/va/Pages/Reportingabuse.aspx" TargetMode="External"/><Relationship Id="rId67" Type="http://schemas.openxmlformats.org/officeDocument/2006/relationships/hyperlink" Target="http://www.legislation.govt.nz/act/public/1993/0028/latest/DLM297080.html" TargetMode="External"/><Relationship Id="rId20" Type="http://schemas.openxmlformats.org/officeDocument/2006/relationships/hyperlink" Target="https://www.privacy.org.nz/news-and-publications/guidance-resources/finding-other-peoples-personal-information/" TargetMode="External"/><Relationship Id="rId41" Type="http://schemas.openxmlformats.org/officeDocument/2006/relationships/hyperlink" Target="http://privacy.org.nz/health-information-privacy-fact-sheet-3-disclosure-of-health-information-the-basics/" TargetMode="External"/><Relationship Id="rId54" Type="http://schemas.openxmlformats.org/officeDocument/2006/relationships/hyperlink" Target="http://www.childmatters.org.nz/171/whats-new/new-legislation-crimes-amendment-act-2011" TargetMode="External"/><Relationship Id="rId62" Type="http://schemas.openxmlformats.org/officeDocument/2006/relationships/hyperlink" Target="Section%2022%20of%20the%20Health%20Act:" TargetMode="External"/><Relationship Id="rId70" Type="http://schemas.openxmlformats.org/officeDocument/2006/relationships/hyperlink" Target="http://www.privacy.org.nz/" TargetMode="External"/><Relationship Id="rId75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legislation.govt.nz/act/public/1993/0082/latest/DLM304212.html" TargetMode="External"/><Relationship Id="rId23" Type="http://schemas.openxmlformats.org/officeDocument/2006/relationships/hyperlink" Target="http://www.health.govt.nz/nz-health-statistics/national-collections-and-surveys/collections/primhd-mental-health-data/ngo-guide-primhd" TargetMode="External"/><Relationship Id="rId28" Type="http://schemas.openxmlformats.org/officeDocument/2006/relationships/hyperlink" Target="https://www.health.govt.nz/system/files/documents/topic_sheets/shared-health-information-seminar-summary.pdf" TargetMode="External"/><Relationship Id="rId36" Type="http://schemas.openxmlformats.org/officeDocument/2006/relationships/hyperlink" Target="http://privacy.org.nz/news-and-publications/brochures-posters/brochure-for-health-consumers/" TargetMode="External"/><Relationship Id="rId49" Type="http://schemas.openxmlformats.org/officeDocument/2006/relationships/hyperlink" Target="https://privacy.org.nz/news-and-publications/guidance-resources/health-information-privacy-fact-sheet-4-dealing-with-requests-for-health-information/" TargetMode="External"/><Relationship Id="rId57" Type="http://schemas.openxmlformats.org/officeDocument/2006/relationships/hyperlink" Target="http://www.legislation.govt.nz/act/public/2004/0090/latest/DLM31724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87114-7F36-4BB2-B2AE-00E339DAA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10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Absolute Quality</Company>
  <LinksUpToDate>false</LinksUpToDate>
  <CharactersWithSpaces>4933</CharactersWithSpaces>
  <SharedDoc>false</SharedDoc>
  <HLinks>
    <vt:vector size="192" baseType="variant">
      <vt:variant>
        <vt:i4>7405629</vt:i4>
      </vt:variant>
      <vt:variant>
        <vt:i4>36</vt:i4>
      </vt:variant>
      <vt:variant>
        <vt:i4>0</vt:i4>
      </vt:variant>
      <vt:variant>
        <vt:i4>5</vt:i4>
      </vt:variant>
      <vt:variant>
        <vt:lpwstr>http://archives.govt.nz/advice/guidance-and-standards/guidance-subject</vt:lpwstr>
      </vt:variant>
      <vt:variant>
        <vt:lpwstr/>
      </vt:variant>
      <vt:variant>
        <vt:i4>3407897</vt:i4>
      </vt:variant>
      <vt:variant>
        <vt:i4>33</vt:i4>
      </vt:variant>
      <vt:variant>
        <vt:i4>0</vt:i4>
      </vt:variant>
      <vt:variant>
        <vt:i4>5</vt:i4>
      </vt:variant>
      <vt:variant>
        <vt:lpwstr>https://www.health.govt.nz/system/files/documents/topic_sheets/shared-health-information-seminar-summary.pdf</vt:lpwstr>
      </vt:variant>
      <vt:variant>
        <vt:lpwstr/>
      </vt:variant>
      <vt:variant>
        <vt:i4>4915219</vt:i4>
      </vt:variant>
      <vt:variant>
        <vt:i4>30</vt:i4>
      </vt:variant>
      <vt:variant>
        <vt:i4>0</vt:i4>
      </vt:variant>
      <vt:variant>
        <vt:i4>5</vt:i4>
      </vt:variant>
      <vt:variant>
        <vt:lpwstr>http://privacy.org.nz/the-new-privacy-laws-exemptions-and-exceptions-to-privacy/</vt:lpwstr>
      </vt:variant>
      <vt:variant>
        <vt:lpwstr/>
      </vt:variant>
      <vt:variant>
        <vt:i4>983059</vt:i4>
      </vt:variant>
      <vt:variant>
        <vt:i4>27</vt:i4>
      </vt:variant>
      <vt:variant>
        <vt:i4>0</vt:i4>
      </vt:variant>
      <vt:variant>
        <vt:i4>5</vt:i4>
      </vt:variant>
      <vt:variant>
        <vt:lpwstr>http://privacy.org.nz/assets/Files/Brochures-and-pamphlets-and-pubs/OPC-Brochure-for-health-consumers-website-version.pdf</vt:lpwstr>
      </vt:variant>
      <vt:variant>
        <vt:lpwstr/>
      </vt:variant>
      <vt:variant>
        <vt:i4>3932272</vt:i4>
      </vt:variant>
      <vt:variant>
        <vt:i4>24</vt:i4>
      </vt:variant>
      <vt:variant>
        <vt:i4>0</vt:i4>
      </vt:variant>
      <vt:variant>
        <vt:i4>5</vt:i4>
      </vt:variant>
      <vt:variant>
        <vt:lpwstr>http://privacy.org.nz/assets/Files/Health-toolkit/On-The-Record.pdf</vt:lpwstr>
      </vt:variant>
      <vt:variant>
        <vt:lpwstr/>
      </vt:variant>
      <vt:variant>
        <vt:i4>4259934</vt:i4>
      </vt:variant>
      <vt:variant>
        <vt:i4>21</vt:i4>
      </vt:variant>
      <vt:variant>
        <vt:i4>0</vt:i4>
      </vt:variant>
      <vt:variant>
        <vt:i4>5</vt:i4>
      </vt:variant>
      <vt:variant>
        <vt:lpwstr>http://shop.standards.co.nz/catalog/8169%3A2002(SNZ+HB)/view</vt:lpwstr>
      </vt:variant>
      <vt:variant>
        <vt:lpwstr/>
      </vt:variant>
      <vt:variant>
        <vt:i4>1900637</vt:i4>
      </vt:variant>
      <vt:variant>
        <vt:i4>18</vt:i4>
      </vt:variant>
      <vt:variant>
        <vt:i4>0</vt:i4>
      </vt:variant>
      <vt:variant>
        <vt:i4>5</vt:i4>
      </vt:variant>
      <vt:variant>
        <vt:lpwstr>http://shop.standards.co.nz/catalog/8153%3A2002(NZS)/view</vt:lpwstr>
      </vt:variant>
      <vt:variant>
        <vt:lpwstr/>
      </vt:variant>
      <vt:variant>
        <vt:i4>5242888</vt:i4>
      </vt:variant>
      <vt:variant>
        <vt:i4>15</vt:i4>
      </vt:variant>
      <vt:variant>
        <vt:i4>0</vt:i4>
      </vt:variant>
      <vt:variant>
        <vt:i4>5</vt:i4>
      </vt:variant>
      <vt:variant>
        <vt:lpwstr>http://www.legislation.govt.nz/act/public/1993/0082/latest/DLM304212.html</vt:lpwstr>
      </vt:variant>
      <vt:variant>
        <vt:lpwstr/>
      </vt:variant>
      <vt:variant>
        <vt:i4>5439495</vt:i4>
      </vt:variant>
      <vt:variant>
        <vt:i4>12</vt:i4>
      </vt:variant>
      <vt:variant>
        <vt:i4>0</vt:i4>
      </vt:variant>
      <vt:variant>
        <vt:i4>5</vt:i4>
      </vt:variant>
      <vt:variant>
        <vt:lpwstr>http://www.legislation.govt.nz/act/public/1956/0065/latest/DLM305840.html</vt:lpwstr>
      </vt:variant>
      <vt:variant>
        <vt:lpwstr/>
      </vt:variant>
      <vt:variant>
        <vt:i4>4718615</vt:i4>
      </vt:variant>
      <vt:variant>
        <vt:i4>9</vt:i4>
      </vt:variant>
      <vt:variant>
        <vt:i4>0</vt:i4>
      </vt:variant>
      <vt:variant>
        <vt:i4>5</vt:i4>
      </vt:variant>
      <vt:variant>
        <vt:lpwstr>http://www.legislation.govt.nz/regulation/public/1996/0343/latest/DLM225616.html</vt:lpwstr>
      </vt:variant>
      <vt:variant>
        <vt:lpwstr/>
      </vt:variant>
      <vt:variant>
        <vt:i4>6488127</vt:i4>
      </vt:variant>
      <vt:variant>
        <vt:i4>6</vt:i4>
      </vt:variant>
      <vt:variant>
        <vt:i4>0</vt:i4>
      </vt:variant>
      <vt:variant>
        <vt:i4>5</vt:i4>
      </vt:variant>
      <vt:variant>
        <vt:lpwstr>http://www.privacy.org.nz/</vt:lpwstr>
      </vt:variant>
      <vt:variant>
        <vt:lpwstr/>
      </vt:variant>
      <vt:variant>
        <vt:i4>3145772</vt:i4>
      </vt:variant>
      <vt:variant>
        <vt:i4>3</vt:i4>
      </vt:variant>
      <vt:variant>
        <vt:i4>0</vt:i4>
      </vt:variant>
      <vt:variant>
        <vt:i4>5</vt:i4>
      </vt:variant>
      <vt:variant>
        <vt:lpwstr>http://privacy.org.nz/health-information-privacy-code/</vt:lpwstr>
      </vt:variant>
      <vt:variant>
        <vt:lpwstr/>
      </vt:variant>
      <vt:variant>
        <vt:i4>1048646</vt:i4>
      </vt:variant>
      <vt:variant>
        <vt:i4>0</vt:i4>
      </vt:variant>
      <vt:variant>
        <vt:i4>0</vt:i4>
      </vt:variant>
      <vt:variant>
        <vt:i4>5</vt:i4>
      </vt:variant>
      <vt:variant>
        <vt:lpwstr>http://privacy.org.nz/assets/Files/Brochures-and-pamphlets-and-pubs/Privacy-Litmus-Test-FINAL.pdf</vt:lpwstr>
      </vt:variant>
      <vt:variant>
        <vt:lpwstr/>
      </vt:variant>
      <vt:variant>
        <vt:i4>5308499</vt:i4>
      </vt:variant>
      <vt:variant>
        <vt:i4>54</vt:i4>
      </vt:variant>
      <vt:variant>
        <vt:i4>0</vt:i4>
      </vt:variant>
      <vt:variant>
        <vt:i4>5</vt:i4>
      </vt:variant>
      <vt:variant>
        <vt:lpwstr>http://archives.govt.nz/</vt:lpwstr>
      </vt:variant>
      <vt:variant>
        <vt:lpwstr/>
      </vt:variant>
      <vt:variant>
        <vt:i4>3932201</vt:i4>
      </vt:variant>
      <vt:variant>
        <vt:i4>51</vt:i4>
      </vt:variant>
      <vt:variant>
        <vt:i4>0</vt:i4>
      </vt:variant>
      <vt:variant>
        <vt:i4>5</vt:i4>
      </vt:variant>
      <vt:variant>
        <vt:lpwstr>http://www.privacy.org.nz/assets/Files/Health-toolkit/On-The-Record.pdf</vt:lpwstr>
      </vt:variant>
      <vt:variant>
        <vt:lpwstr/>
      </vt:variant>
      <vt:variant>
        <vt:i4>5963786</vt:i4>
      </vt:variant>
      <vt:variant>
        <vt:i4>48</vt:i4>
      </vt:variant>
      <vt:variant>
        <vt:i4>0</vt:i4>
      </vt:variant>
      <vt:variant>
        <vt:i4>5</vt:i4>
      </vt:variant>
      <vt:variant>
        <vt:lpwstr>http://privacy.org.nz/news-and-publications/guidance-notes/health-information-privacy-fact-sheet-5-storage-security-retention-and-disposal-of-health-information/</vt:lpwstr>
      </vt:variant>
      <vt:variant>
        <vt:lpwstr/>
      </vt:variant>
      <vt:variant>
        <vt:i4>6488127</vt:i4>
      </vt:variant>
      <vt:variant>
        <vt:i4>45</vt:i4>
      </vt:variant>
      <vt:variant>
        <vt:i4>0</vt:i4>
      </vt:variant>
      <vt:variant>
        <vt:i4>5</vt:i4>
      </vt:variant>
      <vt:variant>
        <vt:lpwstr>http://www.privacy.org.nz/</vt:lpwstr>
      </vt:variant>
      <vt:variant>
        <vt:lpwstr/>
      </vt:variant>
      <vt:variant>
        <vt:i4>5439497</vt:i4>
      </vt:variant>
      <vt:variant>
        <vt:i4>42</vt:i4>
      </vt:variant>
      <vt:variant>
        <vt:i4>0</vt:i4>
      </vt:variant>
      <vt:variant>
        <vt:i4>5</vt:i4>
      </vt:variant>
      <vt:variant>
        <vt:lpwstr>http://www.legislation.govt.nz/act/public/1993/0028/latest/DLM297080.html</vt:lpwstr>
      </vt:variant>
      <vt:variant>
        <vt:lpwstr/>
      </vt:variant>
      <vt:variant>
        <vt:i4>6291515</vt:i4>
      </vt:variant>
      <vt:variant>
        <vt:i4>39</vt:i4>
      </vt:variant>
      <vt:variant>
        <vt:i4>0</vt:i4>
      </vt:variant>
      <vt:variant>
        <vt:i4>5</vt:i4>
      </vt:variant>
      <vt:variant>
        <vt:lpwstr>http://www.moh.govt.nz/hpca</vt:lpwstr>
      </vt:variant>
      <vt:variant>
        <vt:lpwstr/>
      </vt:variant>
      <vt:variant>
        <vt:i4>6225989</vt:i4>
      </vt:variant>
      <vt:variant>
        <vt:i4>36</vt:i4>
      </vt:variant>
      <vt:variant>
        <vt:i4>0</vt:i4>
      </vt:variant>
      <vt:variant>
        <vt:i4>5</vt:i4>
      </vt:variant>
      <vt:variant>
        <vt:lpwstr>http://www.cab.org.nz/vat/fp/va/Pages/Reportingabuse.aspx</vt:lpwstr>
      </vt:variant>
      <vt:variant>
        <vt:lpwstr/>
      </vt:variant>
      <vt:variant>
        <vt:i4>7405668</vt:i4>
      </vt:variant>
      <vt:variant>
        <vt:i4>33</vt:i4>
      </vt:variant>
      <vt:variant>
        <vt:i4>0</vt:i4>
      </vt:variant>
      <vt:variant>
        <vt:i4>5</vt:i4>
      </vt:variant>
      <vt:variant>
        <vt:lpwstr>http://www.childmatters.org.nz/171/whats-new/new-legislation-crimes-amendment-act-2011</vt:lpwstr>
      </vt:variant>
      <vt:variant>
        <vt:lpwstr/>
      </vt:variant>
      <vt:variant>
        <vt:i4>6029318</vt:i4>
      </vt:variant>
      <vt:variant>
        <vt:i4>30</vt:i4>
      </vt:variant>
      <vt:variant>
        <vt:i4>0</vt:i4>
      </vt:variant>
      <vt:variant>
        <vt:i4>5</vt:i4>
      </vt:variant>
      <vt:variant>
        <vt:lpwstr>http://www.legislation.govt.nz/act/public/2004/0090/latest/DLM317240.html</vt:lpwstr>
      </vt:variant>
      <vt:variant>
        <vt:lpwstr/>
      </vt:variant>
      <vt:variant>
        <vt:i4>7405667</vt:i4>
      </vt:variant>
      <vt:variant>
        <vt:i4>27</vt:i4>
      </vt:variant>
      <vt:variant>
        <vt:i4>0</vt:i4>
      </vt:variant>
      <vt:variant>
        <vt:i4>5</vt:i4>
      </vt:variant>
      <vt:variant>
        <vt:lpwstr>http://privacy.org.nz/health-information-privacy-fact-sheet-4-dealing-with-requests-for-health-information/</vt:lpwstr>
      </vt:variant>
      <vt:variant>
        <vt:lpwstr/>
      </vt:variant>
      <vt:variant>
        <vt:i4>5242886</vt:i4>
      </vt:variant>
      <vt:variant>
        <vt:i4>24</vt:i4>
      </vt:variant>
      <vt:variant>
        <vt:i4>0</vt:i4>
      </vt:variant>
      <vt:variant>
        <vt:i4>5</vt:i4>
      </vt:variant>
      <vt:variant>
        <vt:lpwstr>http://www.privacy.org.nz/how-to-comply/privacy-officers/</vt:lpwstr>
      </vt:variant>
      <vt:variant>
        <vt:lpwstr/>
      </vt:variant>
      <vt:variant>
        <vt:i4>7405667</vt:i4>
      </vt:variant>
      <vt:variant>
        <vt:i4>21</vt:i4>
      </vt:variant>
      <vt:variant>
        <vt:i4>0</vt:i4>
      </vt:variant>
      <vt:variant>
        <vt:i4>5</vt:i4>
      </vt:variant>
      <vt:variant>
        <vt:lpwstr>http://privacy.org.nz/health-information-privacy-fact-sheet-4-dealing-with-requests-for-health-information/</vt:lpwstr>
      </vt:variant>
      <vt:variant>
        <vt:lpwstr/>
      </vt:variant>
      <vt:variant>
        <vt:i4>3932263</vt:i4>
      </vt:variant>
      <vt:variant>
        <vt:i4>18</vt:i4>
      </vt:variant>
      <vt:variant>
        <vt:i4>0</vt:i4>
      </vt:variant>
      <vt:variant>
        <vt:i4>5</vt:i4>
      </vt:variant>
      <vt:variant>
        <vt:lpwstr>http://privacy.org.nz/health-information-privacy-fact-sheet-3-disclosure-of-health-information-the-basics/</vt:lpwstr>
      </vt:variant>
      <vt:variant>
        <vt:lpwstr/>
      </vt:variant>
      <vt:variant>
        <vt:i4>5963867</vt:i4>
      </vt:variant>
      <vt:variant>
        <vt:i4>15</vt:i4>
      </vt:variant>
      <vt:variant>
        <vt:i4>0</vt:i4>
      </vt:variant>
      <vt:variant>
        <vt:i4>5</vt:i4>
      </vt:variant>
      <vt:variant>
        <vt:lpwstr>http://ethics.health.govt.nz/ethical-standards-health-and-disability-research</vt:lpwstr>
      </vt:variant>
      <vt:variant>
        <vt:lpwstr/>
      </vt:variant>
      <vt:variant>
        <vt:i4>4915215</vt:i4>
      </vt:variant>
      <vt:variant>
        <vt:i4>12</vt:i4>
      </vt:variant>
      <vt:variant>
        <vt:i4>0</vt:i4>
      </vt:variant>
      <vt:variant>
        <vt:i4>5</vt:i4>
      </vt:variant>
      <vt:variant>
        <vt:lpwstr>http://privacy.org.nz/assets/Files/Codes-of-Practice-materials/HIPC-1994-incl.-amendments-revised-commentary.pdf</vt:lpwstr>
      </vt:variant>
      <vt:variant>
        <vt:lpwstr/>
      </vt:variant>
      <vt:variant>
        <vt:i4>4259845</vt:i4>
      </vt:variant>
      <vt:variant>
        <vt:i4>9</vt:i4>
      </vt:variant>
      <vt:variant>
        <vt:i4>0</vt:i4>
      </vt:variant>
      <vt:variant>
        <vt:i4>5</vt:i4>
      </vt:variant>
      <vt:variant>
        <vt:lpwstr>http://privacy.org.nz/news-and-publications/brochures-posters/brochure-for-health-consumers/</vt:lpwstr>
      </vt:variant>
      <vt:variant>
        <vt:lpwstr/>
      </vt:variant>
      <vt:variant>
        <vt:i4>3932201</vt:i4>
      </vt:variant>
      <vt:variant>
        <vt:i4>6</vt:i4>
      </vt:variant>
      <vt:variant>
        <vt:i4>0</vt:i4>
      </vt:variant>
      <vt:variant>
        <vt:i4>5</vt:i4>
      </vt:variant>
      <vt:variant>
        <vt:lpwstr>http://www.privacy.org.nz/assets/Files/Health-toolkit/On-The-Record.pdf</vt:lpwstr>
      </vt:variant>
      <vt:variant>
        <vt:lpwstr/>
      </vt:variant>
      <vt:variant>
        <vt:i4>6422654</vt:i4>
      </vt:variant>
      <vt:variant>
        <vt:i4>3</vt:i4>
      </vt:variant>
      <vt:variant>
        <vt:i4>0</vt:i4>
      </vt:variant>
      <vt:variant>
        <vt:i4>5</vt:i4>
      </vt:variant>
      <vt:variant>
        <vt:lpwstr>http://privacy.org.nz/health-information-privacy-fact-sheet-2-collection-of-health-information/</vt:lpwstr>
      </vt:variant>
      <vt:variant>
        <vt:lpwstr/>
      </vt:variant>
      <vt:variant>
        <vt:i4>3473448</vt:i4>
      </vt:variant>
      <vt:variant>
        <vt:i4>0</vt:i4>
      </vt:variant>
      <vt:variant>
        <vt:i4>0</vt:i4>
      </vt:variant>
      <vt:variant>
        <vt:i4>5</vt:i4>
      </vt:variant>
      <vt:variant>
        <vt:lpwstr>http://www.health.govt.nz/new-zealand-health-system/eligibility-publicly-funded-health-services/guide-eligibility-publicly-funded-health-services-0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</dc:title>
  <dc:subject/>
  <dc:creator>Sarah Harnisch</dc:creator>
  <cp:keywords/>
  <cp:lastModifiedBy>Sarah Harnisch</cp:lastModifiedBy>
  <cp:revision>97</cp:revision>
  <cp:lastPrinted>2011-11-21T22:02:00Z</cp:lastPrinted>
  <dcterms:created xsi:type="dcterms:W3CDTF">2017-05-30T02:39:00Z</dcterms:created>
  <dcterms:modified xsi:type="dcterms:W3CDTF">2017-05-30T21:22:00Z</dcterms:modified>
</cp:coreProperties>
</file>